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1E0" w:firstRow="1" w:lastRow="1" w:firstColumn="1" w:lastColumn="1" w:noHBand="0" w:noVBand="0"/>
      </w:tblPr>
      <w:tblGrid>
        <w:gridCol w:w="5495"/>
        <w:gridCol w:w="2400"/>
        <w:gridCol w:w="2136"/>
      </w:tblGrid>
      <w:tr w:rsidR="00D615BC" w:rsidRPr="00C02F6E" w14:paraId="410276FB" w14:textId="77777777" w:rsidTr="00111BFD">
        <w:tc>
          <w:tcPr>
            <w:tcW w:w="5495" w:type="dxa"/>
          </w:tcPr>
          <w:p w14:paraId="2DC29F4B" w14:textId="77777777" w:rsidR="00D615BC" w:rsidRPr="00C02F6E" w:rsidRDefault="00D615BC" w:rsidP="0020095E">
            <w:pPr>
              <w:tabs>
                <w:tab w:val="left" w:pos="-722"/>
                <w:tab w:val="left" w:pos="6946"/>
              </w:tabs>
              <w:suppressAutoHyphens/>
              <w:spacing w:after="120" w:line="252" w:lineRule="auto"/>
              <w:rPr>
                <w:b/>
                <w:bCs/>
                <w:szCs w:val="22"/>
              </w:rPr>
            </w:pPr>
            <w:bookmarkStart w:id="0" w:name="_GoBack"/>
            <w:bookmarkEnd w:id="0"/>
            <w:r w:rsidRPr="00C02F6E">
              <w:rPr>
                <w:b/>
                <w:bCs/>
                <w:szCs w:val="22"/>
              </w:rPr>
              <w:t>World Meteorological Organization</w:t>
            </w:r>
          </w:p>
        </w:tc>
        <w:tc>
          <w:tcPr>
            <w:tcW w:w="4536" w:type="dxa"/>
            <w:gridSpan w:val="2"/>
          </w:tcPr>
          <w:p w14:paraId="1E65C34F" w14:textId="77777777" w:rsidR="00D615BC" w:rsidRPr="00C02F6E" w:rsidRDefault="00D615BC" w:rsidP="0089616D">
            <w:pPr>
              <w:jc w:val="right"/>
              <w:rPr>
                <w:b/>
                <w:bCs/>
              </w:rPr>
            </w:pPr>
            <w:r w:rsidRPr="00C02F6E">
              <w:rPr>
                <w:b/>
                <w:bCs/>
              </w:rPr>
              <w:t xml:space="preserve">IBCS-2/Doc. </w:t>
            </w:r>
            <w:r w:rsidR="0089616D" w:rsidRPr="00C02F6E">
              <w:rPr>
                <w:b/>
                <w:bCs/>
              </w:rPr>
              <w:t>4.1</w:t>
            </w:r>
          </w:p>
        </w:tc>
      </w:tr>
      <w:tr w:rsidR="00D615BC" w:rsidRPr="00C02F6E" w14:paraId="25538FD1" w14:textId="77777777" w:rsidTr="00111BFD">
        <w:tc>
          <w:tcPr>
            <w:tcW w:w="5495" w:type="dxa"/>
            <w:vMerge w:val="restart"/>
          </w:tcPr>
          <w:p w14:paraId="169B4763" w14:textId="62323CC9" w:rsidR="00D615BC" w:rsidRPr="00C02F6E" w:rsidRDefault="00D615BC" w:rsidP="00DF3D07">
            <w:pPr>
              <w:tabs>
                <w:tab w:val="left" w:pos="-722"/>
                <w:tab w:val="left" w:pos="6946"/>
              </w:tabs>
              <w:suppressAutoHyphens/>
              <w:spacing w:before="120" w:line="252" w:lineRule="auto"/>
              <w:jc w:val="left"/>
              <w:rPr>
                <w:b/>
                <w:spacing w:val="-2"/>
                <w:szCs w:val="22"/>
              </w:rPr>
            </w:pPr>
            <w:r w:rsidRPr="00C02F6E">
              <w:rPr>
                <w:b/>
                <w:spacing w:val="-2"/>
                <w:szCs w:val="22"/>
              </w:rPr>
              <w:t xml:space="preserve">INTERGOVERNMENTAL </w:t>
            </w:r>
            <w:r w:rsidR="00DF3D07" w:rsidRPr="00C02F6E">
              <w:rPr>
                <w:b/>
                <w:spacing w:val="-2"/>
                <w:szCs w:val="22"/>
              </w:rPr>
              <w:t>BOARD</w:t>
            </w:r>
            <w:r w:rsidR="00DF3D07">
              <w:rPr>
                <w:b/>
                <w:spacing w:val="-2"/>
                <w:szCs w:val="22"/>
              </w:rPr>
              <w:br/>
            </w:r>
            <w:r w:rsidRPr="00C02F6E">
              <w:rPr>
                <w:b/>
                <w:spacing w:val="-2"/>
                <w:szCs w:val="22"/>
              </w:rPr>
              <w:t>ON CLIMATE SERVICES</w:t>
            </w:r>
          </w:p>
        </w:tc>
        <w:tc>
          <w:tcPr>
            <w:tcW w:w="2400" w:type="dxa"/>
            <w:vAlign w:val="center"/>
          </w:tcPr>
          <w:p w14:paraId="5E0E7063" w14:textId="77777777" w:rsidR="00D615BC" w:rsidRPr="00C02F6E" w:rsidRDefault="00D615BC" w:rsidP="0020095E">
            <w:pPr>
              <w:spacing w:before="60"/>
              <w:jc w:val="right"/>
            </w:pPr>
            <w:r w:rsidRPr="00C02F6E">
              <w:t>Submitted by:</w:t>
            </w:r>
          </w:p>
        </w:tc>
        <w:tc>
          <w:tcPr>
            <w:tcW w:w="2136" w:type="dxa"/>
            <w:vAlign w:val="center"/>
          </w:tcPr>
          <w:p w14:paraId="6AFA747B" w14:textId="6C3C9C16" w:rsidR="00D615BC" w:rsidRPr="00C02F6E" w:rsidRDefault="000D1897" w:rsidP="0020095E">
            <w:pPr>
              <w:spacing w:before="60"/>
              <w:jc w:val="right"/>
              <w:rPr>
                <w:szCs w:val="22"/>
              </w:rPr>
            </w:pPr>
            <w:r>
              <w:rPr>
                <w:szCs w:val="22"/>
              </w:rPr>
              <w:t>Chair of Plenary</w:t>
            </w:r>
          </w:p>
        </w:tc>
      </w:tr>
      <w:tr w:rsidR="00D615BC" w:rsidRPr="00C02F6E" w14:paraId="465EB14C" w14:textId="77777777" w:rsidTr="00111BFD">
        <w:tc>
          <w:tcPr>
            <w:tcW w:w="5495" w:type="dxa"/>
            <w:vMerge/>
          </w:tcPr>
          <w:p w14:paraId="11C10598" w14:textId="77777777" w:rsidR="00D615BC" w:rsidRPr="00C02F6E" w:rsidRDefault="00D615BC" w:rsidP="0020095E">
            <w:pPr>
              <w:pStyle w:val="WMOBodyText"/>
            </w:pPr>
          </w:p>
        </w:tc>
        <w:tc>
          <w:tcPr>
            <w:tcW w:w="2400" w:type="dxa"/>
            <w:vAlign w:val="center"/>
          </w:tcPr>
          <w:p w14:paraId="35004254" w14:textId="77777777" w:rsidR="00D615BC" w:rsidRPr="00C02F6E" w:rsidRDefault="00D615BC" w:rsidP="0020095E">
            <w:pPr>
              <w:spacing w:before="60"/>
              <w:jc w:val="right"/>
            </w:pPr>
            <w:r w:rsidRPr="00C02F6E">
              <w:t>Date:</w:t>
            </w:r>
          </w:p>
        </w:tc>
        <w:tc>
          <w:tcPr>
            <w:tcW w:w="2136" w:type="dxa"/>
            <w:vAlign w:val="center"/>
          </w:tcPr>
          <w:p w14:paraId="65FD6D80" w14:textId="6C3CDDE4" w:rsidR="00D615BC" w:rsidRPr="00C02F6E" w:rsidRDefault="000D1897" w:rsidP="000964CA">
            <w:pPr>
              <w:spacing w:before="60"/>
              <w:jc w:val="right"/>
              <w:rPr>
                <w:szCs w:val="22"/>
              </w:rPr>
            </w:pPr>
            <w:r>
              <w:rPr>
                <w:szCs w:val="22"/>
              </w:rPr>
              <w:t>10</w:t>
            </w:r>
            <w:r w:rsidR="00D615BC" w:rsidRPr="00C02F6E">
              <w:rPr>
                <w:szCs w:val="22"/>
              </w:rPr>
              <w:t>.</w:t>
            </w:r>
            <w:r w:rsidR="001D21DF" w:rsidRPr="00C02F6E">
              <w:rPr>
                <w:szCs w:val="22"/>
              </w:rPr>
              <w:t>X</w:t>
            </w:r>
            <w:r w:rsidR="00DF3D07">
              <w:rPr>
                <w:szCs w:val="22"/>
              </w:rPr>
              <w:t>I</w:t>
            </w:r>
            <w:r w:rsidR="00D615BC" w:rsidRPr="00C02F6E">
              <w:rPr>
                <w:szCs w:val="22"/>
              </w:rPr>
              <w:t>.2014</w:t>
            </w:r>
          </w:p>
        </w:tc>
      </w:tr>
      <w:tr w:rsidR="00D615BC" w:rsidRPr="00C02F6E" w14:paraId="7C9E5AA3" w14:textId="77777777" w:rsidTr="00111BFD">
        <w:tc>
          <w:tcPr>
            <w:tcW w:w="5495" w:type="dxa"/>
            <w:vMerge w:val="restart"/>
            <w:tcBorders>
              <w:bottom w:val="single" w:sz="4" w:space="0" w:color="auto"/>
            </w:tcBorders>
            <w:vAlign w:val="center"/>
          </w:tcPr>
          <w:p w14:paraId="39C49CBB" w14:textId="77777777" w:rsidR="00D615BC" w:rsidRPr="00C02F6E" w:rsidRDefault="00D615BC" w:rsidP="0020095E">
            <w:pPr>
              <w:tabs>
                <w:tab w:val="clear" w:pos="1134"/>
                <w:tab w:val="left" w:pos="1140"/>
              </w:tabs>
              <w:rPr>
                <w:b/>
                <w:bCs/>
              </w:rPr>
            </w:pPr>
          </w:p>
          <w:p w14:paraId="46BD8FE5" w14:textId="77777777" w:rsidR="00D615BC" w:rsidRPr="00C02F6E" w:rsidRDefault="00D615BC" w:rsidP="0020095E">
            <w:pPr>
              <w:tabs>
                <w:tab w:val="clear" w:pos="1134"/>
                <w:tab w:val="left" w:pos="1140"/>
              </w:tabs>
              <w:rPr>
                <w:b/>
                <w:bCs/>
              </w:rPr>
            </w:pPr>
            <w:r w:rsidRPr="00C02F6E">
              <w:rPr>
                <w:b/>
                <w:bCs/>
              </w:rPr>
              <w:t>SECOND SESSION</w:t>
            </w:r>
          </w:p>
          <w:p w14:paraId="7146157C" w14:textId="77777777" w:rsidR="00D615BC" w:rsidRPr="00C02F6E" w:rsidRDefault="00D615BC" w:rsidP="00DF7B1F">
            <w:pPr>
              <w:ind w:right="-455"/>
              <w:rPr>
                <w:snapToGrid w:val="0"/>
              </w:rPr>
            </w:pPr>
            <w:r w:rsidRPr="00C02F6E">
              <w:rPr>
                <w:snapToGrid w:val="0"/>
              </w:rPr>
              <w:t>Geneva, 10 to 14 November 2014</w:t>
            </w:r>
          </w:p>
        </w:tc>
        <w:tc>
          <w:tcPr>
            <w:tcW w:w="2400" w:type="dxa"/>
            <w:vAlign w:val="center"/>
          </w:tcPr>
          <w:p w14:paraId="28B33953" w14:textId="77777777" w:rsidR="00D615BC" w:rsidRPr="00C02F6E" w:rsidRDefault="00D615BC" w:rsidP="0020095E">
            <w:pPr>
              <w:spacing w:before="60"/>
              <w:jc w:val="right"/>
            </w:pPr>
            <w:r w:rsidRPr="00C02F6E">
              <w:t xml:space="preserve">Original Language: </w:t>
            </w:r>
          </w:p>
        </w:tc>
        <w:tc>
          <w:tcPr>
            <w:tcW w:w="2136" w:type="dxa"/>
            <w:vAlign w:val="center"/>
          </w:tcPr>
          <w:p w14:paraId="7EAAE19E" w14:textId="77777777" w:rsidR="00D615BC" w:rsidRPr="00C02F6E" w:rsidRDefault="00D615BC" w:rsidP="0020095E">
            <w:pPr>
              <w:spacing w:before="60"/>
              <w:jc w:val="right"/>
              <w:rPr>
                <w:szCs w:val="22"/>
              </w:rPr>
            </w:pPr>
            <w:r w:rsidRPr="00C02F6E">
              <w:rPr>
                <w:szCs w:val="22"/>
              </w:rPr>
              <w:t>English</w:t>
            </w:r>
          </w:p>
        </w:tc>
      </w:tr>
      <w:tr w:rsidR="00D615BC" w:rsidRPr="00C02F6E" w14:paraId="1BD92547" w14:textId="77777777" w:rsidTr="00111BFD">
        <w:tc>
          <w:tcPr>
            <w:tcW w:w="5495" w:type="dxa"/>
            <w:vMerge/>
            <w:tcBorders>
              <w:bottom w:val="single" w:sz="4" w:space="0" w:color="auto"/>
            </w:tcBorders>
          </w:tcPr>
          <w:p w14:paraId="62082350" w14:textId="77777777" w:rsidR="00D615BC" w:rsidRPr="00C02F6E" w:rsidRDefault="00D615BC" w:rsidP="0020095E"/>
        </w:tc>
        <w:tc>
          <w:tcPr>
            <w:tcW w:w="2400" w:type="dxa"/>
            <w:tcBorders>
              <w:bottom w:val="single" w:sz="4" w:space="0" w:color="auto"/>
            </w:tcBorders>
            <w:vAlign w:val="center"/>
          </w:tcPr>
          <w:p w14:paraId="6D3F96E4" w14:textId="77777777" w:rsidR="00D615BC" w:rsidRPr="00C02F6E" w:rsidRDefault="00D615BC" w:rsidP="0020095E">
            <w:pPr>
              <w:jc w:val="right"/>
            </w:pPr>
            <w:r w:rsidRPr="00C02F6E">
              <w:t>Status:</w:t>
            </w:r>
          </w:p>
        </w:tc>
        <w:tc>
          <w:tcPr>
            <w:tcW w:w="2136" w:type="dxa"/>
            <w:tcBorders>
              <w:bottom w:val="single" w:sz="4" w:space="0" w:color="auto"/>
            </w:tcBorders>
            <w:vAlign w:val="center"/>
          </w:tcPr>
          <w:p w14:paraId="3B8C9912" w14:textId="7619753A" w:rsidR="00D615BC" w:rsidRPr="00C02F6E" w:rsidRDefault="000D1897" w:rsidP="0020095E">
            <w:pPr>
              <w:jc w:val="right"/>
              <w:rPr>
                <w:b/>
              </w:rPr>
            </w:pPr>
            <w:r>
              <w:rPr>
                <w:b/>
              </w:rPr>
              <w:t>APPROVED</w:t>
            </w:r>
          </w:p>
        </w:tc>
      </w:tr>
    </w:tbl>
    <w:p w14:paraId="7477D12F" w14:textId="77777777" w:rsidR="00D615BC" w:rsidRPr="00C02F6E" w:rsidRDefault="00D615BC" w:rsidP="0020095E">
      <w:pPr>
        <w:pStyle w:val="WMOBodyText"/>
      </w:pPr>
    </w:p>
    <w:p w14:paraId="33A0E159" w14:textId="5639A879" w:rsidR="0089616D" w:rsidRPr="00C02F6E" w:rsidRDefault="005E6667" w:rsidP="00C13EEC">
      <w:pPr>
        <w:pStyle w:val="Heading2"/>
        <w:tabs>
          <w:tab w:val="clear" w:pos="1134"/>
        </w:tabs>
        <w:ind w:left="0" w:firstLine="0"/>
        <w:jc w:val="center"/>
        <w:rPr>
          <w:rFonts w:ascii="Arial Bold" w:hAnsi="Arial Bold"/>
          <w:caps w:val="0"/>
          <w:smallCaps/>
        </w:rPr>
      </w:pPr>
      <w:r w:rsidRPr="00C02F6E">
        <w:rPr>
          <w:rFonts w:ascii="Arial Bold" w:hAnsi="Arial Bold"/>
          <w:caps w:val="0"/>
          <w:smallCaps/>
        </w:rPr>
        <w:t xml:space="preserve">AGENDA ITEM </w:t>
      </w:r>
      <w:r w:rsidR="0089616D" w:rsidRPr="00C02F6E">
        <w:rPr>
          <w:rFonts w:ascii="Arial Bold" w:hAnsi="Arial Bold"/>
          <w:caps w:val="0"/>
          <w:smallCaps/>
        </w:rPr>
        <w:t>4</w:t>
      </w:r>
      <w:r w:rsidR="00D615BC" w:rsidRPr="00C02F6E">
        <w:rPr>
          <w:rFonts w:ascii="Arial Bold" w:hAnsi="Arial Bold"/>
          <w:caps w:val="0"/>
          <w:smallCaps/>
        </w:rPr>
        <w:t xml:space="preserve">: </w:t>
      </w:r>
      <w:r w:rsidRPr="00C02F6E">
        <w:rPr>
          <w:rFonts w:ascii="Arial Bold" w:hAnsi="Arial Bold"/>
          <w:caps w:val="0"/>
          <w:smallCaps/>
        </w:rPr>
        <w:t xml:space="preserve">REVIEW OF </w:t>
      </w:r>
      <w:r w:rsidR="003E7B6A" w:rsidRPr="00C02F6E">
        <w:rPr>
          <w:rFonts w:ascii="Arial Bold" w:hAnsi="Arial Bold"/>
          <w:caps w:val="0"/>
          <w:smallCaps/>
        </w:rPr>
        <w:t>THE REPORT OF THE PARTNER ADVIS</w:t>
      </w:r>
      <w:r w:rsidRPr="00C02F6E">
        <w:rPr>
          <w:rFonts w:ascii="Arial Bold" w:hAnsi="Arial Bold"/>
          <w:caps w:val="0"/>
          <w:smallCaps/>
        </w:rPr>
        <w:t>ORY COMMITTEE AND PROGRESS ON IMPLEMENTATION OF PARTNERSHIPS</w:t>
      </w:r>
    </w:p>
    <w:p w14:paraId="7EC3A68B" w14:textId="77777777" w:rsidR="00DF3D07" w:rsidRDefault="00DF3D07" w:rsidP="00DF3D07">
      <w:pPr>
        <w:pStyle w:val="Heading2"/>
        <w:tabs>
          <w:tab w:val="clear" w:pos="1134"/>
        </w:tabs>
        <w:spacing w:before="0"/>
        <w:ind w:left="0" w:firstLine="0"/>
        <w:jc w:val="center"/>
        <w:rPr>
          <w:rFonts w:ascii="Arial Bold" w:hAnsi="Arial Bold"/>
          <w:caps w:val="0"/>
          <w:smallCaps/>
        </w:rPr>
      </w:pPr>
    </w:p>
    <w:p w14:paraId="3DF1F51D" w14:textId="63C8E728" w:rsidR="00D615BC" w:rsidRPr="00C02F6E" w:rsidRDefault="00DF3D07" w:rsidP="00DF3D07">
      <w:pPr>
        <w:pStyle w:val="Heading2"/>
        <w:tabs>
          <w:tab w:val="clear" w:pos="1134"/>
        </w:tabs>
        <w:spacing w:before="0"/>
        <w:ind w:left="0" w:firstLine="0"/>
        <w:jc w:val="center"/>
        <w:rPr>
          <w:rFonts w:ascii="Arial Bold" w:hAnsi="Arial Bold"/>
          <w:caps w:val="0"/>
          <w:smallCaps/>
          <w:noProof/>
        </w:rPr>
      </w:pPr>
      <w:r w:rsidRPr="00C02F6E">
        <w:rPr>
          <w:rFonts w:ascii="Arial Bold" w:hAnsi="Arial Bold"/>
          <w:caps w:val="0"/>
          <w:smallCaps/>
        </w:rPr>
        <w:t>AGENDA ITEM 4.1: REPORT OF THE PARTNER ADVISORY COMMITTEE</w:t>
      </w:r>
    </w:p>
    <w:p w14:paraId="31F2893F" w14:textId="77777777" w:rsidR="00DF3D07" w:rsidRDefault="00DF3D07" w:rsidP="00DF3D07">
      <w:pPr>
        <w:pStyle w:val="WMOBodyText"/>
        <w:spacing w:before="0"/>
        <w:jc w:val="center"/>
        <w:rPr>
          <w:rFonts w:ascii="Arial Bold" w:hAnsi="Arial Bold"/>
          <w:caps/>
          <w:smallCaps/>
          <w:sz w:val="28"/>
          <w:szCs w:val="28"/>
        </w:rPr>
      </w:pPr>
    </w:p>
    <w:p w14:paraId="065534F4" w14:textId="560760D3" w:rsidR="00D615BC" w:rsidRPr="00DF3D07" w:rsidRDefault="00DF3D07" w:rsidP="00DF3D07">
      <w:pPr>
        <w:pStyle w:val="WMOBodyText"/>
        <w:spacing w:before="0"/>
        <w:jc w:val="center"/>
        <w:rPr>
          <w:sz w:val="28"/>
          <w:szCs w:val="28"/>
          <w:lang w:eastAsia="zh-CN"/>
        </w:rPr>
      </w:pPr>
      <w:r w:rsidRPr="00DF3D07">
        <w:rPr>
          <w:rFonts w:ascii="Arial Bold" w:hAnsi="Arial Bold"/>
          <w:caps/>
          <w:smallCaps/>
          <w:sz w:val="28"/>
          <w:szCs w:val="28"/>
        </w:rPr>
        <w:t>REPORT OF THE PARTNER ADVISORY COMMITTEE</w:t>
      </w:r>
    </w:p>
    <w:p w14:paraId="741A59C3" w14:textId="77777777" w:rsidR="00DF3D07" w:rsidRDefault="00DF3D07" w:rsidP="00DF3D07">
      <w:pPr>
        <w:pStyle w:val="Heading1"/>
        <w:spacing w:after="0"/>
      </w:pPr>
    </w:p>
    <w:p w14:paraId="235CD0BC" w14:textId="77777777" w:rsidR="00D615BC" w:rsidRPr="00C02F6E" w:rsidRDefault="00D615BC" w:rsidP="0020095E">
      <w:pPr>
        <w:pStyle w:val="Heading1"/>
      </w:pPr>
      <w:r w:rsidRPr="00C02F6E">
        <w:t>SUMMARY</w:t>
      </w:r>
    </w:p>
    <w:p w14:paraId="3AC08AE6" w14:textId="77777777" w:rsidR="00D615BC" w:rsidRPr="00C02F6E" w:rsidRDefault="00D615BC" w:rsidP="0020095E">
      <w:pPr>
        <w:pStyle w:val="Heading3"/>
      </w:pPr>
      <w:r w:rsidRPr="00C02F6E">
        <w:t>DECISIONS/ACTIONS REQUIRED:</w:t>
      </w:r>
    </w:p>
    <w:p w14:paraId="079D61CA" w14:textId="77777777" w:rsidR="00B14194" w:rsidRPr="00C02F6E" w:rsidRDefault="00B14194" w:rsidP="00DF3D07">
      <w:pPr>
        <w:pStyle w:val="Heading3"/>
        <w:numPr>
          <w:ilvl w:val="0"/>
          <w:numId w:val="2"/>
        </w:numPr>
        <w:ind w:hanging="720"/>
        <w:rPr>
          <w:b w:val="0"/>
          <w:bCs w:val="0"/>
        </w:rPr>
      </w:pPr>
      <w:r w:rsidRPr="00C02F6E">
        <w:rPr>
          <w:b w:val="0"/>
        </w:rPr>
        <w:t xml:space="preserve">To take into account the report of the </w:t>
      </w:r>
      <w:r w:rsidR="005E6667" w:rsidRPr="00C02F6E">
        <w:rPr>
          <w:b w:val="0"/>
        </w:rPr>
        <w:t>Partner Advisory Committee</w:t>
      </w:r>
      <w:r w:rsidRPr="00C02F6E">
        <w:rPr>
          <w:b w:val="0"/>
        </w:rPr>
        <w:t>;</w:t>
      </w:r>
    </w:p>
    <w:p w14:paraId="3BBD39C1" w14:textId="3D624851" w:rsidR="00757C8B" w:rsidRPr="00C02F6E" w:rsidRDefault="00B14194" w:rsidP="00DF3D07">
      <w:pPr>
        <w:pStyle w:val="Heading3"/>
        <w:numPr>
          <w:ilvl w:val="0"/>
          <w:numId w:val="2"/>
        </w:numPr>
        <w:ind w:hanging="720"/>
        <w:rPr>
          <w:b w:val="0"/>
          <w:bCs w:val="0"/>
        </w:rPr>
      </w:pPr>
      <w:r w:rsidRPr="00C02F6E">
        <w:rPr>
          <w:b w:val="0"/>
        </w:rPr>
        <w:t xml:space="preserve">Discuss the issues raised by the </w:t>
      </w:r>
      <w:r w:rsidR="005E6667" w:rsidRPr="00C02F6E">
        <w:rPr>
          <w:b w:val="0"/>
        </w:rPr>
        <w:t xml:space="preserve">report and </w:t>
      </w:r>
      <w:r w:rsidRPr="00C02F6E">
        <w:rPr>
          <w:b w:val="0"/>
        </w:rPr>
        <w:t>provide guidance on w</w:t>
      </w:r>
      <w:r w:rsidR="007E6F25" w:rsidRPr="00C02F6E">
        <w:rPr>
          <w:b w:val="0"/>
        </w:rPr>
        <w:t xml:space="preserve">ays to further enhance the </w:t>
      </w:r>
      <w:r w:rsidR="005E6667" w:rsidRPr="00C02F6E">
        <w:rPr>
          <w:b w:val="0"/>
        </w:rPr>
        <w:t xml:space="preserve">contribution of Partners </w:t>
      </w:r>
      <w:r w:rsidR="00506AC5" w:rsidRPr="00C02F6E">
        <w:rPr>
          <w:b w:val="0"/>
        </w:rPr>
        <w:t>for</w:t>
      </w:r>
      <w:r w:rsidR="00EF72BF" w:rsidRPr="00C02F6E">
        <w:rPr>
          <w:b w:val="0"/>
        </w:rPr>
        <w:t xml:space="preserve"> the</w:t>
      </w:r>
      <w:r w:rsidR="007E6F25" w:rsidRPr="00C02F6E">
        <w:rPr>
          <w:b w:val="0"/>
        </w:rPr>
        <w:t xml:space="preserve"> implementation of the GFCS</w:t>
      </w:r>
      <w:r w:rsidR="000964CA" w:rsidRPr="00C02F6E">
        <w:rPr>
          <w:b w:val="0"/>
        </w:rPr>
        <w:t>.</w:t>
      </w:r>
    </w:p>
    <w:p w14:paraId="4F98C4EC" w14:textId="77777777" w:rsidR="00D615BC" w:rsidRPr="00C02F6E" w:rsidRDefault="00D615BC" w:rsidP="005E383B">
      <w:pPr>
        <w:pStyle w:val="Heading3"/>
      </w:pPr>
      <w:r w:rsidRPr="00C02F6E">
        <w:t xml:space="preserve">CONTENT OF DOCUMENT: </w:t>
      </w:r>
    </w:p>
    <w:p w14:paraId="32C77371" w14:textId="77777777" w:rsidR="00D615BC" w:rsidRPr="00C02F6E" w:rsidRDefault="00D615BC" w:rsidP="0020095E">
      <w:pPr>
        <w:pStyle w:val="WMOBodyText"/>
      </w:pPr>
      <w:r w:rsidRPr="00C02F6E">
        <w:t>The Table of Contents is available only electronically as a Document Map</w:t>
      </w:r>
      <w:r w:rsidRPr="00C02F6E">
        <w:rPr>
          <w:rStyle w:val="FootnoteReference"/>
          <w:rFonts w:cs="Arial"/>
        </w:rPr>
        <w:footnoteReference w:customMarkFollows="1" w:id="1"/>
        <w:t>*</w:t>
      </w:r>
      <w:r w:rsidRPr="00C02F6E">
        <w:t>.</w:t>
      </w:r>
    </w:p>
    <w:p w14:paraId="28A48A7F" w14:textId="3E6C4B7D" w:rsidR="00D615BC" w:rsidRPr="00C02F6E" w:rsidRDefault="00D615BC" w:rsidP="0020095E">
      <w:pPr>
        <w:pStyle w:val="Heading1"/>
      </w:pPr>
      <w:r w:rsidRPr="00C02F6E">
        <w:rPr>
          <w:lang w:eastAsia="zh-CN"/>
        </w:rPr>
        <w:br w:type="page"/>
      </w:r>
      <w:bookmarkStart w:id="1" w:name="_APPENDIX_A:_"/>
      <w:bookmarkStart w:id="2" w:name="_Toc319327006"/>
      <w:bookmarkEnd w:id="1"/>
      <w:r w:rsidR="00DF3D07">
        <w:lastRenderedPageBreak/>
        <w:t>APPENDIX</w:t>
      </w:r>
      <w:r w:rsidRPr="00C02F6E">
        <w:t xml:space="preserve">:  </w:t>
      </w:r>
      <w:r w:rsidRPr="00C02F6E">
        <w:br/>
        <w:t>DRAFT TEXT FOR INCLUSION IN THE GENERAL SUMMARY</w:t>
      </w:r>
      <w:bookmarkEnd w:id="2"/>
    </w:p>
    <w:p w14:paraId="1632819E" w14:textId="77777777" w:rsidR="00DF3D07" w:rsidRDefault="00DF3D07" w:rsidP="00DF3D07">
      <w:pPr>
        <w:pStyle w:val="Heading2"/>
        <w:spacing w:before="0"/>
      </w:pPr>
      <w:bookmarkStart w:id="3" w:name="_Toc319327007"/>
    </w:p>
    <w:p w14:paraId="5C8CDD69" w14:textId="42DB58C1" w:rsidR="00DF3D07" w:rsidRDefault="00DF3D07" w:rsidP="00DF3D07">
      <w:pPr>
        <w:pStyle w:val="Heading2"/>
        <w:spacing w:before="0"/>
      </w:pPr>
      <w:r>
        <w:t>4.</w:t>
      </w:r>
      <w:r>
        <w:tab/>
      </w:r>
      <w:r w:rsidRPr="00C02F6E">
        <w:rPr>
          <w:rFonts w:ascii="Arial Bold" w:hAnsi="Arial Bold"/>
          <w:caps w:val="0"/>
          <w:smallCaps/>
        </w:rPr>
        <w:t>REVIEW OF THE REPORT OF THE PARTNER ADVISORY COMMITTEE AND PROGRESS ON IMPLEMENTATION OF PARTNERSHIPS</w:t>
      </w:r>
      <w:r>
        <w:rPr>
          <w:rFonts w:ascii="Arial Bold" w:hAnsi="Arial Bold"/>
          <w:caps w:val="0"/>
          <w:smallCaps/>
        </w:rPr>
        <w:t xml:space="preserve"> (AGENDA ITEM 4)</w:t>
      </w:r>
    </w:p>
    <w:p w14:paraId="2316DE76" w14:textId="77777777" w:rsidR="00DF3D07" w:rsidRDefault="00DF3D07" w:rsidP="00DF3D07">
      <w:pPr>
        <w:pStyle w:val="Heading2"/>
        <w:spacing w:before="0"/>
      </w:pPr>
    </w:p>
    <w:p w14:paraId="4B61F8D0" w14:textId="2EA073F2" w:rsidR="00D615BC" w:rsidRPr="00C02F6E" w:rsidRDefault="005E6667" w:rsidP="00DF3D07">
      <w:pPr>
        <w:pStyle w:val="Heading2"/>
        <w:spacing w:before="0"/>
      </w:pPr>
      <w:r w:rsidRPr="00C02F6E">
        <w:t>4.1</w:t>
      </w:r>
      <w:r w:rsidR="00D615BC" w:rsidRPr="00C02F6E">
        <w:tab/>
        <w:t>R</w:t>
      </w:r>
      <w:r w:rsidR="00DF3D07" w:rsidRPr="00C02F6E">
        <w:rPr>
          <w:caps w:val="0"/>
        </w:rPr>
        <w:t xml:space="preserve">eport of the </w:t>
      </w:r>
      <w:r w:rsidR="000964CA" w:rsidRPr="00C02F6E">
        <w:t>P</w:t>
      </w:r>
      <w:r w:rsidR="00DF3D07" w:rsidRPr="00C02F6E">
        <w:rPr>
          <w:caps w:val="0"/>
        </w:rPr>
        <w:t>artner</w:t>
      </w:r>
      <w:r w:rsidR="000964CA" w:rsidRPr="00C02F6E">
        <w:t xml:space="preserve"> A</w:t>
      </w:r>
      <w:r w:rsidR="00DF3D07" w:rsidRPr="00C02F6E">
        <w:rPr>
          <w:caps w:val="0"/>
        </w:rPr>
        <w:t>dvisory</w:t>
      </w:r>
      <w:r w:rsidR="000964CA" w:rsidRPr="00C02F6E">
        <w:t xml:space="preserve"> </w:t>
      </w:r>
      <w:r w:rsidR="000964CA" w:rsidRPr="00DF3D07">
        <w:t>C</w:t>
      </w:r>
      <w:r w:rsidR="00DF3D07" w:rsidRPr="00DF3D07">
        <w:rPr>
          <w:caps w:val="0"/>
        </w:rPr>
        <w:t xml:space="preserve">ommittee </w:t>
      </w:r>
      <w:r w:rsidR="00D615BC" w:rsidRPr="00DF3D07">
        <w:rPr>
          <w:caps w:val="0"/>
        </w:rPr>
        <w:t>(agenda item </w:t>
      </w:r>
      <w:r w:rsidRPr="00DF3D07">
        <w:rPr>
          <w:caps w:val="0"/>
        </w:rPr>
        <w:t>4</w:t>
      </w:r>
      <w:r w:rsidR="00DF3D07" w:rsidRPr="00DF3D07">
        <w:rPr>
          <w:caps w:val="0"/>
        </w:rPr>
        <w:t>.1</w:t>
      </w:r>
      <w:r w:rsidR="00D615BC" w:rsidRPr="00DF3D07">
        <w:rPr>
          <w:caps w:val="0"/>
        </w:rPr>
        <w:t>)</w:t>
      </w:r>
      <w:bookmarkEnd w:id="3"/>
    </w:p>
    <w:p w14:paraId="089312C4" w14:textId="77777777" w:rsidR="00BE1808" w:rsidRPr="00C02F6E" w:rsidRDefault="00BE1808" w:rsidP="00DF3D07"/>
    <w:p w14:paraId="0D439C75" w14:textId="4AA2DFCB" w:rsidR="008905AC" w:rsidRPr="00C02F6E" w:rsidRDefault="005E6667" w:rsidP="00DF3D07">
      <w:pPr>
        <w:shd w:val="clear" w:color="auto" w:fill="FFFFFF"/>
        <w:jc w:val="left"/>
      </w:pPr>
      <w:r w:rsidRPr="00C02F6E">
        <w:t>4</w:t>
      </w:r>
      <w:r w:rsidR="00D615BC" w:rsidRPr="00C02F6E">
        <w:t>.1</w:t>
      </w:r>
      <w:r w:rsidRPr="00C02F6E">
        <w:t>.1</w:t>
      </w:r>
      <w:r w:rsidR="00607AEB" w:rsidRPr="00C02F6E">
        <w:tab/>
      </w:r>
      <w:r w:rsidR="00B14194" w:rsidRPr="00C02F6E">
        <w:t xml:space="preserve">The </w:t>
      </w:r>
      <w:r w:rsidRPr="00C02F6E">
        <w:t>Partner Advisory Committee (PAC) held its first meeting in Rome from 27 to 28</w:t>
      </w:r>
      <w:r w:rsidR="007264C1">
        <w:t> </w:t>
      </w:r>
      <w:r w:rsidRPr="00C02F6E">
        <w:t>October 2014</w:t>
      </w:r>
      <w:r w:rsidR="000964CA" w:rsidRPr="00C02F6E">
        <w:t xml:space="preserve"> at the headquarters of the W</w:t>
      </w:r>
      <w:r w:rsidR="0096038B" w:rsidRPr="00C02F6E">
        <w:t>orld Food Programme (W</w:t>
      </w:r>
      <w:r w:rsidR="000964CA" w:rsidRPr="00C02F6E">
        <w:t>FP</w:t>
      </w:r>
      <w:r w:rsidR="0096038B" w:rsidRPr="00C02F6E">
        <w:t>)</w:t>
      </w:r>
      <w:r w:rsidRPr="00C02F6E">
        <w:t>. The meeting was co-hosted by the W</w:t>
      </w:r>
      <w:r w:rsidR="0037444D" w:rsidRPr="00C02F6E">
        <w:t>FP</w:t>
      </w:r>
      <w:r w:rsidRPr="00C02F6E">
        <w:t xml:space="preserve"> and the Food and Agriculture Organization of the United Nations (FAO)</w:t>
      </w:r>
      <w:r w:rsidR="000964CA" w:rsidRPr="00C02F6E">
        <w:t>.</w:t>
      </w:r>
      <w:r w:rsidRPr="00C02F6E">
        <w:t xml:space="preserve"> The meeting was attended by representatives of </w:t>
      </w:r>
      <w:r w:rsidR="0037444D" w:rsidRPr="00C02F6E">
        <w:t xml:space="preserve">the </w:t>
      </w:r>
      <w:r w:rsidRPr="00C02F6E">
        <w:t xml:space="preserve">following PAC members: European Commission (EC), FAO, International Federation of Red Cross and Red Crescent Societies (IFRC), the </w:t>
      </w:r>
      <w:r w:rsidR="00506AC5" w:rsidRPr="00C02F6E">
        <w:t>I</w:t>
      </w:r>
      <w:r w:rsidRPr="00C02F6E">
        <w:t>nternational Union of Geodesy and Geo</w:t>
      </w:r>
      <w:r w:rsidR="006E0FD0">
        <w:t>physics (IUGG), United Nations I</w:t>
      </w:r>
      <w:r w:rsidRPr="00C02F6E">
        <w:t xml:space="preserve">nstitute for Training and Research (UNITAR), the World Business Council for Sustainable Development (WBCSD), the WFP and the World Meteorological Organization (WMO). Also in attendance were partners who have not yet joined the PAC, namely the International Council for Science (ICSU)/Future Earth, the United Nations International Strategy for Disaster Reduction (UNISDR) and the World Health Organization (WHO). </w:t>
      </w:r>
      <w:r w:rsidR="00741952" w:rsidRPr="00C02F6E">
        <w:t>The list of participant</w:t>
      </w:r>
      <w:r w:rsidR="006E0FD0">
        <w:t>s</w:t>
      </w:r>
      <w:r w:rsidR="00741952" w:rsidRPr="00C02F6E">
        <w:t xml:space="preserve"> is provided as </w:t>
      </w:r>
      <w:r w:rsidR="0037444D" w:rsidRPr="00C02F6E">
        <w:t xml:space="preserve">an </w:t>
      </w:r>
      <w:r w:rsidR="00741952" w:rsidRPr="00C02F6E">
        <w:t>Annex to this paragraph.</w:t>
      </w:r>
    </w:p>
    <w:p w14:paraId="75D5F145" w14:textId="77777777" w:rsidR="008905AC" w:rsidRPr="00C02F6E" w:rsidRDefault="008905AC" w:rsidP="00DF3D07">
      <w:pPr>
        <w:shd w:val="clear" w:color="auto" w:fill="FFFFFF"/>
        <w:jc w:val="left"/>
      </w:pPr>
    </w:p>
    <w:p w14:paraId="6E0C4F8D" w14:textId="0820B991" w:rsidR="00706BBC" w:rsidRPr="00C02F6E" w:rsidRDefault="00506AC5" w:rsidP="00DF3D07">
      <w:pPr>
        <w:shd w:val="clear" w:color="auto" w:fill="FFFFFF"/>
        <w:jc w:val="left"/>
      </w:pPr>
      <w:r w:rsidRPr="00C02F6E">
        <w:t>4.1.2</w:t>
      </w:r>
      <w:r w:rsidRPr="00C02F6E">
        <w:tab/>
      </w:r>
      <w:r w:rsidR="00706BBC" w:rsidRPr="00C02F6E">
        <w:t xml:space="preserve">In their introductory statements, Mr </w:t>
      </w:r>
      <w:proofErr w:type="spellStart"/>
      <w:r w:rsidR="00706BBC" w:rsidRPr="00C02F6E">
        <w:t>Stanlake</w:t>
      </w:r>
      <w:proofErr w:type="spellEnd"/>
      <w:r w:rsidR="00706BBC" w:rsidRPr="00C02F6E">
        <w:t xml:space="preserve"> </w:t>
      </w:r>
      <w:proofErr w:type="spellStart"/>
      <w:r w:rsidR="00706BBC" w:rsidRPr="00C02F6E">
        <w:t>Samkange</w:t>
      </w:r>
      <w:proofErr w:type="spellEnd"/>
      <w:r w:rsidR="00706BBC" w:rsidRPr="00C02F6E">
        <w:t>, Director of the Division of Polic</w:t>
      </w:r>
      <w:r w:rsidR="006E0FD0">
        <w:t>y and Innovations of WFP; Dr</w:t>
      </w:r>
      <w:r w:rsidR="00706BBC" w:rsidRPr="00C02F6E">
        <w:t xml:space="preserve"> Paul Munro-Faure, Deputy Director, Climate, Energy and Tenure Division of FAO; and Mr Michael Jarraud, </w:t>
      </w:r>
      <w:r w:rsidR="00C02F6E" w:rsidRPr="00C02F6E">
        <w:t>Secretary</w:t>
      </w:r>
      <w:r w:rsidR="00706BBC" w:rsidRPr="00C02F6E">
        <w:t>-General of WMO</w:t>
      </w:r>
      <w:r w:rsidR="006E0FD0">
        <w:t>,</w:t>
      </w:r>
      <w:r w:rsidR="00706BBC" w:rsidRPr="00C02F6E">
        <w:t xml:space="preserve"> stressed the relevance and timeliness of operationalizing climate services, particularly at national level in support of the broader </w:t>
      </w:r>
      <w:r w:rsidR="006E0FD0">
        <w:t>p</w:t>
      </w:r>
      <w:r w:rsidR="00706BBC" w:rsidRPr="00C02F6E">
        <w:t>ost-2015 development agenda.</w:t>
      </w:r>
    </w:p>
    <w:p w14:paraId="71F0FEC2" w14:textId="77777777" w:rsidR="00706BBC" w:rsidRPr="00C02F6E" w:rsidRDefault="00706BBC" w:rsidP="00DF3D07">
      <w:pPr>
        <w:shd w:val="clear" w:color="auto" w:fill="FFFFFF"/>
        <w:jc w:val="left"/>
      </w:pPr>
    </w:p>
    <w:p w14:paraId="2B95C9D2" w14:textId="1BD5FD2A" w:rsidR="005E6667" w:rsidRPr="00C02F6E" w:rsidRDefault="00706BBC" w:rsidP="00DF3D07">
      <w:pPr>
        <w:shd w:val="clear" w:color="auto" w:fill="FFFFFF"/>
        <w:jc w:val="left"/>
      </w:pPr>
      <w:r w:rsidRPr="00C02F6E">
        <w:t>4.1.3</w:t>
      </w:r>
      <w:r w:rsidRPr="00C02F6E">
        <w:tab/>
      </w:r>
      <w:r w:rsidR="005E6667" w:rsidRPr="00C02F6E">
        <w:t xml:space="preserve">The PAC noted the need to engage more </w:t>
      </w:r>
      <w:r w:rsidR="002D4141" w:rsidRPr="00C02F6E">
        <w:t>partners that</w:t>
      </w:r>
      <w:r w:rsidR="005E6667" w:rsidRPr="00C02F6E">
        <w:t xml:space="preserve"> are playing a role </w:t>
      </w:r>
      <w:r w:rsidR="00506AC5" w:rsidRPr="00C02F6E">
        <w:t xml:space="preserve">in the various aspects of </w:t>
      </w:r>
      <w:r w:rsidR="005E6667" w:rsidRPr="00C02F6E">
        <w:t>climate services</w:t>
      </w:r>
      <w:r w:rsidR="008905AC" w:rsidRPr="00C02F6E">
        <w:t xml:space="preserve"> such as academia, the private sector and others beyond the UN system. In addition the PAC agreed that it has to ensure </w:t>
      </w:r>
      <w:r w:rsidR="000964CA" w:rsidRPr="00C02F6E">
        <w:t xml:space="preserve">that </w:t>
      </w:r>
      <w:r w:rsidR="008905AC" w:rsidRPr="00C02F6E">
        <w:t>user perspective</w:t>
      </w:r>
      <w:r w:rsidR="0096038B" w:rsidRPr="00C02F6E">
        <w:t>s</w:t>
      </w:r>
      <w:r w:rsidR="008905AC" w:rsidRPr="00C02F6E">
        <w:t xml:space="preserve"> </w:t>
      </w:r>
      <w:r w:rsidR="0096038B" w:rsidRPr="00C02F6E">
        <w:t>are</w:t>
      </w:r>
      <w:r w:rsidR="000964CA" w:rsidRPr="00C02F6E">
        <w:t xml:space="preserve"> reflected in </w:t>
      </w:r>
      <w:r w:rsidR="008905AC" w:rsidRPr="00C02F6E">
        <w:t xml:space="preserve">its work. </w:t>
      </w:r>
      <w:r w:rsidR="005E6667" w:rsidRPr="00C02F6E">
        <w:t xml:space="preserve">In this regard the PAC </w:t>
      </w:r>
      <w:r w:rsidR="0096038B" w:rsidRPr="00C02F6E">
        <w:t xml:space="preserve">agreed </w:t>
      </w:r>
      <w:r w:rsidR="005E6667" w:rsidRPr="00C02F6E">
        <w:t>that</w:t>
      </w:r>
      <w:r w:rsidR="0037444D" w:rsidRPr="00C02F6E">
        <w:t>,</w:t>
      </w:r>
      <w:r w:rsidR="005E6667" w:rsidRPr="00C02F6E">
        <w:t xml:space="preserve"> in its initial phase</w:t>
      </w:r>
      <w:r w:rsidR="0037444D" w:rsidRPr="00C02F6E">
        <w:t>,</w:t>
      </w:r>
      <w:r w:rsidR="005E6667" w:rsidRPr="00C02F6E">
        <w:t xml:space="preserve"> it should invite relevant partners (no</w:t>
      </w:r>
      <w:r w:rsidR="0037444D" w:rsidRPr="00C02F6E">
        <w:t>n</w:t>
      </w:r>
      <w:r w:rsidR="005E6667" w:rsidRPr="00C02F6E">
        <w:t>-members) to participate and contribute to its work with a view to inform</w:t>
      </w:r>
      <w:r w:rsidR="0037444D" w:rsidRPr="00C02F6E">
        <w:t>ing them of</w:t>
      </w:r>
      <w:r w:rsidR="005E6667" w:rsidRPr="00C02F6E">
        <w:t xml:space="preserve"> the implementation of the GFCS.</w:t>
      </w:r>
      <w:r w:rsidR="008905AC" w:rsidRPr="00C02F6E">
        <w:t xml:space="preserve"> By so doing, the PAC would open space for effective coordination and leveraging of major initiatives.</w:t>
      </w:r>
    </w:p>
    <w:p w14:paraId="2C6C4A8B" w14:textId="77777777" w:rsidR="005E6667" w:rsidRPr="00C02F6E" w:rsidRDefault="005E6667" w:rsidP="00DF3D07">
      <w:pPr>
        <w:shd w:val="clear" w:color="auto" w:fill="FFFFFF"/>
        <w:jc w:val="left"/>
      </w:pPr>
    </w:p>
    <w:p w14:paraId="51747463" w14:textId="796A59B5" w:rsidR="005E6667" w:rsidRPr="00C02F6E" w:rsidRDefault="005E6667" w:rsidP="00DF3D07">
      <w:pPr>
        <w:jc w:val="left"/>
      </w:pPr>
      <w:r w:rsidRPr="00C02F6E">
        <w:t>4.1.</w:t>
      </w:r>
      <w:r w:rsidR="00706BBC" w:rsidRPr="00C02F6E">
        <w:t>4</w:t>
      </w:r>
      <w:r w:rsidRPr="00C02F6E">
        <w:tab/>
        <w:t>The PAC noted that</w:t>
      </w:r>
      <w:r w:rsidR="0037444D" w:rsidRPr="00C02F6E">
        <w:t>,</w:t>
      </w:r>
      <w:r w:rsidRPr="00C02F6E">
        <w:t xml:space="preserve"> prior to convening its first meeting, the WMO Secretary-General had established at the technical level a Project Oversight Board (POB) as an informal structure</w:t>
      </w:r>
      <w:r w:rsidR="008117C1">
        <w:t xml:space="preserve">. </w:t>
      </w:r>
      <w:r w:rsidR="0037444D" w:rsidRPr="00C02F6E">
        <w:t>Its purpose was</w:t>
      </w:r>
      <w:r w:rsidRPr="00C02F6E">
        <w:t xml:space="preserve"> to contribute to effective ways of cooperation and coordination between the organizations of the UN system and key international agencies that are directly involved in the planning and implementation of GFCS</w:t>
      </w:r>
      <w:r w:rsidR="008117C1">
        <w:t>-</w:t>
      </w:r>
      <w:r w:rsidRPr="00C02F6E">
        <w:t xml:space="preserve">related activities in alignment with their mandates and priorities </w:t>
      </w:r>
      <w:r w:rsidR="0037444D" w:rsidRPr="00C02F6E">
        <w:t xml:space="preserve">and thus </w:t>
      </w:r>
      <w:r w:rsidRPr="00C02F6E">
        <w:t xml:space="preserve">advance the application of climate services in the initial four priority areas. The POB was composed of the IFRC, FAO, WFP, the United Nations Educational, Scientific and Cultural Organization (UNESCO), the United Nations Development Programme (UNDP), UNISDR, the World Bank (WB), WHO and WMO. The PAC noted that the POB has contributed considerably to the planning and development of GFCS activities, particularly the development of the Implementation Plan of the GFCS that was adopted by the Extraordinary Session of the World Meteorological Congress in October 2012 and subsequently approved by the </w:t>
      </w:r>
      <w:r w:rsidR="008117C1">
        <w:t>f</w:t>
      </w:r>
      <w:r w:rsidRPr="00C02F6E">
        <w:t xml:space="preserve">irst </w:t>
      </w:r>
      <w:r w:rsidR="008117C1">
        <w:t>s</w:t>
      </w:r>
      <w:r w:rsidRPr="00C02F6E">
        <w:t xml:space="preserve">ession of the </w:t>
      </w:r>
      <w:r w:rsidR="00EF72BF" w:rsidRPr="00C02F6E">
        <w:t>Intergovernmental Board on Climate Services (</w:t>
      </w:r>
      <w:r w:rsidRPr="00C02F6E">
        <w:t>IBCS</w:t>
      </w:r>
      <w:r w:rsidR="00EF72BF" w:rsidRPr="00C02F6E">
        <w:t>)</w:t>
      </w:r>
      <w:r w:rsidRPr="00C02F6E">
        <w:t xml:space="preserve"> in July 2013. It also contributed to </w:t>
      </w:r>
      <w:r w:rsidR="0037444D" w:rsidRPr="00C02F6E">
        <w:t xml:space="preserve">the </w:t>
      </w:r>
      <w:r w:rsidRPr="00C02F6E">
        <w:t xml:space="preserve">implementation of specific GFCS activities such as the planning </w:t>
      </w:r>
      <w:r w:rsidR="0037444D" w:rsidRPr="00C02F6E">
        <w:t xml:space="preserve">of </w:t>
      </w:r>
      <w:r w:rsidRPr="00C02F6E">
        <w:t xml:space="preserve">and participation in GFCS national and regional consultations, development of action plans to address priorities identified through the consultations and </w:t>
      </w:r>
      <w:r w:rsidR="0037444D" w:rsidRPr="00C02F6E">
        <w:t xml:space="preserve">the </w:t>
      </w:r>
      <w:r w:rsidRPr="00C02F6E">
        <w:t>design and implementation of flagship activities in Burkina Faso, Belize, Dominica, Niger, Senegal, Tanzania and Malawi. The POB me</w:t>
      </w:r>
      <w:r w:rsidR="008905AC" w:rsidRPr="00C02F6E">
        <w:t>t</w:t>
      </w:r>
      <w:r w:rsidRPr="00C02F6E">
        <w:t xml:space="preserve"> regularly on a monthly basis providing a platform for sharing of information on GFCS</w:t>
      </w:r>
      <w:r w:rsidR="0037444D" w:rsidRPr="00C02F6E">
        <w:t>-</w:t>
      </w:r>
      <w:r w:rsidRPr="00C02F6E">
        <w:t xml:space="preserve">related activities and updates on the </w:t>
      </w:r>
      <w:r w:rsidRPr="00C02F6E">
        <w:lastRenderedPageBreak/>
        <w:t xml:space="preserve">overall status of GFCS implementation. The </w:t>
      </w:r>
      <w:r w:rsidR="00506AC5" w:rsidRPr="00C02F6E">
        <w:t>C</w:t>
      </w:r>
      <w:r w:rsidRPr="00C02F6E">
        <w:t xml:space="preserve">hair of the POB rotated among its members with </w:t>
      </w:r>
      <w:ins w:id="4" w:author="Stewart" w:date="2014-11-10T18:06:00Z">
        <w:r w:rsidR="000D1897">
          <w:t xml:space="preserve">WMO, </w:t>
        </w:r>
      </w:ins>
      <w:r w:rsidRPr="00C02F6E">
        <w:t xml:space="preserve">WFP and WHO having served as </w:t>
      </w:r>
      <w:r w:rsidR="008905AC" w:rsidRPr="00C02F6E">
        <w:t xml:space="preserve">Chairs </w:t>
      </w:r>
      <w:r w:rsidRPr="00C02F6E">
        <w:t xml:space="preserve">and UNISDR and FAO as </w:t>
      </w:r>
      <w:r w:rsidR="0096038B" w:rsidRPr="00C02F6E">
        <w:t>V</w:t>
      </w:r>
      <w:r w:rsidRPr="00C02F6E">
        <w:t xml:space="preserve">ice-Chairs. Now that the PAC was operational, the meeting agreed that the POB </w:t>
      </w:r>
      <w:r w:rsidR="0037444D" w:rsidRPr="00C02F6E">
        <w:t>sh</w:t>
      </w:r>
      <w:r w:rsidRPr="00C02F6E">
        <w:t xml:space="preserve">ould cease to exist. Its coordination, planning and sharing of information </w:t>
      </w:r>
      <w:r w:rsidR="00506AC5" w:rsidRPr="00C02F6E">
        <w:t xml:space="preserve">roles </w:t>
      </w:r>
      <w:r w:rsidRPr="00C02F6E">
        <w:t>would be taken by the PAC</w:t>
      </w:r>
      <w:r w:rsidR="008905AC" w:rsidRPr="00C02F6E">
        <w:t xml:space="preserve"> so as to have a simple and cost</w:t>
      </w:r>
      <w:r w:rsidR="008117C1">
        <w:t>-</w:t>
      </w:r>
      <w:r w:rsidR="008905AC" w:rsidRPr="00C02F6E">
        <w:t>effective structure with greater focus on what needs to be done.</w:t>
      </w:r>
    </w:p>
    <w:p w14:paraId="7BA1D526" w14:textId="722FAE73" w:rsidR="0008260F" w:rsidRPr="00DF3D07" w:rsidRDefault="00706BBC" w:rsidP="00DF3D07">
      <w:pPr>
        <w:pStyle w:val="WMOBodyText"/>
        <w:rPr>
          <w:b/>
          <w:i/>
          <w:lang w:eastAsia="en-US"/>
        </w:rPr>
      </w:pPr>
      <w:r w:rsidRPr="00DF3D07">
        <w:rPr>
          <w:b/>
          <w:i/>
          <w:lang w:eastAsia="en-US"/>
        </w:rPr>
        <w:t xml:space="preserve">Designation </w:t>
      </w:r>
      <w:r w:rsidR="0008260F" w:rsidRPr="00DF3D07">
        <w:rPr>
          <w:b/>
          <w:i/>
          <w:lang w:eastAsia="en-US"/>
        </w:rPr>
        <w:t>of the Chair</w:t>
      </w:r>
      <w:r w:rsidRPr="00DF3D07">
        <w:rPr>
          <w:b/>
          <w:i/>
          <w:lang w:eastAsia="en-US"/>
        </w:rPr>
        <w:t xml:space="preserve"> and Vice-Chair</w:t>
      </w:r>
    </w:p>
    <w:p w14:paraId="0A7B152F" w14:textId="51AA6217" w:rsidR="0008260F" w:rsidRPr="00C02F6E" w:rsidRDefault="0008260F" w:rsidP="00DF3D07">
      <w:pPr>
        <w:pStyle w:val="WMOBodyText"/>
        <w:rPr>
          <w:lang w:eastAsia="en-US"/>
        </w:rPr>
      </w:pPr>
      <w:r w:rsidRPr="00C02F6E">
        <w:rPr>
          <w:lang w:eastAsia="en-US"/>
        </w:rPr>
        <w:t>4.1.</w:t>
      </w:r>
      <w:r w:rsidR="00706BBC" w:rsidRPr="00C02F6E">
        <w:rPr>
          <w:lang w:eastAsia="en-US"/>
        </w:rPr>
        <w:t>5</w:t>
      </w:r>
      <w:r w:rsidRPr="00C02F6E">
        <w:rPr>
          <w:lang w:eastAsia="en-US"/>
        </w:rPr>
        <w:tab/>
        <w:t xml:space="preserve">The meeting </w:t>
      </w:r>
      <w:r w:rsidR="00706BBC" w:rsidRPr="00C02F6E">
        <w:rPr>
          <w:lang w:eastAsia="en-US"/>
        </w:rPr>
        <w:t>designated</w:t>
      </w:r>
      <w:r w:rsidRPr="00C02F6E">
        <w:rPr>
          <w:lang w:eastAsia="en-US"/>
        </w:rPr>
        <w:t xml:space="preserve"> UNITAR as the Chair of the PAC and WFP as the Vice-Chair</w:t>
      </w:r>
      <w:r w:rsidR="009E6F94" w:rsidRPr="00C02F6E">
        <w:rPr>
          <w:lang w:eastAsia="en-US"/>
        </w:rPr>
        <w:t>, who would serve for a period of one year</w:t>
      </w:r>
      <w:r w:rsidRPr="00C02F6E">
        <w:rPr>
          <w:lang w:eastAsia="en-US"/>
        </w:rPr>
        <w:t xml:space="preserve">. </w:t>
      </w:r>
      <w:r w:rsidR="00706BBC" w:rsidRPr="00C02F6E">
        <w:rPr>
          <w:lang w:eastAsia="en-US"/>
        </w:rPr>
        <w:t>As per Annex 1 to Resolution 7 (IBCS-1), t</w:t>
      </w:r>
      <w:r w:rsidRPr="00C02F6E">
        <w:rPr>
          <w:lang w:eastAsia="en-US"/>
        </w:rPr>
        <w:t xml:space="preserve">he Chair </w:t>
      </w:r>
      <w:r w:rsidR="000964CA" w:rsidRPr="00C02F6E">
        <w:rPr>
          <w:lang w:eastAsia="en-US"/>
        </w:rPr>
        <w:t xml:space="preserve">and Vice-Chair </w:t>
      </w:r>
      <w:r w:rsidRPr="00C02F6E">
        <w:rPr>
          <w:lang w:eastAsia="en-US"/>
        </w:rPr>
        <w:t xml:space="preserve">will be the spokespersons of the PAC to the </w:t>
      </w:r>
      <w:r w:rsidR="00EF72BF" w:rsidRPr="00C02F6E">
        <w:rPr>
          <w:lang w:eastAsia="en-US"/>
        </w:rPr>
        <w:t>IBCS</w:t>
      </w:r>
      <w:r w:rsidRPr="00C02F6E">
        <w:rPr>
          <w:lang w:eastAsia="en-US"/>
        </w:rPr>
        <w:t>.</w:t>
      </w:r>
    </w:p>
    <w:p w14:paraId="2EE861A6" w14:textId="77777777" w:rsidR="0008260F" w:rsidRPr="00DF3D07" w:rsidRDefault="0008260F" w:rsidP="00DF3D07">
      <w:pPr>
        <w:pStyle w:val="WMOBodyText"/>
        <w:rPr>
          <w:b/>
          <w:i/>
          <w:szCs w:val="20"/>
          <w:lang w:eastAsia="en-US"/>
        </w:rPr>
      </w:pPr>
      <w:r w:rsidRPr="00DF3D07">
        <w:rPr>
          <w:b/>
          <w:i/>
          <w:szCs w:val="20"/>
          <w:lang w:eastAsia="en-US"/>
        </w:rPr>
        <w:t>Progress on the Implementation of the GFCS</w:t>
      </w:r>
    </w:p>
    <w:p w14:paraId="23F6F247" w14:textId="306D24D5" w:rsidR="005E6667" w:rsidRPr="00C02F6E" w:rsidRDefault="005E6667" w:rsidP="00DF3D07">
      <w:pPr>
        <w:spacing w:before="240"/>
        <w:jc w:val="left"/>
      </w:pPr>
      <w:r w:rsidRPr="00C02F6E">
        <w:t>4.1.</w:t>
      </w:r>
      <w:r w:rsidR="00706BBC" w:rsidRPr="00C02F6E">
        <w:t>6</w:t>
      </w:r>
      <w:r w:rsidRPr="00C02F6E">
        <w:tab/>
        <w:t xml:space="preserve">The meeting reviewed </w:t>
      </w:r>
      <w:r w:rsidR="000964CA" w:rsidRPr="00C02F6E">
        <w:t xml:space="preserve">progress on the implementation of the GFCS and </w:t>
      </w:r>
      <w:r w:rsidRPr="00C02F6E">
        <w:t xml:space="preserve">partner’s structures and activities that contribute or are relevant to the GFCS. It also reviewed the outcome of the Meeting on the Implementation Coordination of the GFCS, held from 29 September to </w:t>
      </w:r>
      <w:r w:rsidR="008117C1">
        <w:t>1 </w:t>
      </w:r>
      <w:r w:rsidRPr="00C02F6E">
        <w:t xml:space="preserve">October </w:t>
      </w:r>
      <w:r w:rsidR="00EF72BF" w:rsidRPr="00C02F6E">
        <w:t xml:space="preserve">2014 </w:t>
      </w:r>
      <w:r w:rsidR="000964CA" w:rsidRPr="00C02F6E">
        <w:t xml:space="preserve">at the WMO Secretariat in Geneva. The PAC </w:t>
      </w:r>
      <w:r w:rsidRPr="00C02F6E">
        <w:t>recognized the large volume of investments being made by the various partners in activities related to the development and application of climate services</w:t>
      </w:r>
      <w:r w:rsidR="000964CA" w:rsidRPr="00C02F6E">
        <w:t xml:space="preserve"> and</w:t>
      </w:r>
      <w:r w:rsidRPr="00C02F6E">
        <w:t xml:space="preserve"> stressed the need for enhanced cooperation and coordination at global, regional and national levels with a view to enhanc</w:t>
      </w:r>
      <w:r w:rsidR="0037444D" w:rsidRPr="00C02F6E">
        <w:t>ing</w:t>
      </w:r>
      <w:r w:rsidRPr="00C02F6E">
        <w:t xml:space="preserve"> the effectiveness of these investments. In this regard, the PAC called for the replication of the coordination function that it ensures at the </w:t>
      </w:r>
      <w:r w:rsidR="0008260F" w:rsidRPr="00C02F6E">
        <w:t>g</w:t>
      </w:r>
      <w:r w:rsidRPr="00C02F6E">
        <w:t>lobal level at the national level through the establishment of frameworks for climate services as the coordination mechanism that would bring together all stakeholders to collectively identify gaps in the development and application of climate services</w:t>
      </w:r>
      <w:r w:rsidR="00DB5E64" w:rsidRPr="00C02F6E">
        <w:t>, facilitate coordinated planning and</w:t>
      </w:r>
      <w:r w:rsidRPr="00C02F6E">
        <w:t xml:space="preserve"> assign roles and responsibilities for addressing </w:t>
      </w:r>
      <w:r w:rsidR="00DB5E64" w:rsidRPr="00C02F6E">
        <w:t xml:space="preserve">priorities </w:t>
      </w:r>
      <w:r w:rsidR="0008260F" w:rsidRPr="00C02F6E">
        <w:t>in a systematic manner</w:t>
      </w:r>
      <w:r w:rsidRPr="00C02F6E">
        <w:t>. The PAC recommended that</w:t>
      </w:r>
      <w:r w:rsidR="0037444D" w:rsidRPr="00C02F6E">
        <w:t>, in order</w:t>
      </w:r>
      <w:r w:rsidRPr="00C02F6E">
        <w:t xml:space="preserve"> to ensure </w:t>
      </w:r>
      <w:r w:rsidR="0037444D" w:rsidRPr="00C02F6E">
        <w:t xml:space="preserve">the </w:t>
      </w:r>
      <w:r w:rsidR="00EF72BF" w:rsidRPr="00C02F6E">
        <w:t>sustainability of these f</w:t>
      </w:r>
      <w:r w:rsidRPr="00C02F6E">
        <w:t xml:space="preserve">rameworks, they should be anchored </w:t>
      </w:r>
      <w:r w:rsidR="0037444D" w:rsidRPr="00C02F6E">
        <w:t>to</w:t>
      </w:r>
      <w:r w:rsidRPr="00C02F6E">
        <w:t xml:space="preserve"> existing</w:t>
      </w:r>
      <w:ins w:id="5" w:author="Autologon" w:date="2014-11-12T20:41:00Z">
        <w:r w:rsidR="006A755B">
          <w:t xml:space="preserve"> and emerging</w:t>
        </w:r>
      </w:ins>
      <w:r w:rsidRPr="00C02F6E">
        <w:t xml:space="preserve"> structures, where applicable. Such structures could be</w:t>
      </w:r>
      <w:ins w:id="6" w:author="Stewart" w:date="2014-11-11T09:45:00Z">
        <w:r w:rsidR="008332A8" w:rsidRPr="008332A8">
          <w:t xml:space="preserve"> </w:t>
        </w:r>
        <w:r w:rsidR="008332A8">
          <w:t xml:space="preserve">the emerging national climate services frameworks or initiatives being spearheaded by </w:t>
        </w:r>
        <w:r w:rsidR="008332A8" w:rsidRPr="00C02F6E">
          <w:t>National Meteorological and Hydrological Services (NMHSs),</w:t>
        </w:r>
      </w:ins>
      <w:del w:id="7" w:author="Stewart" w:date="2014-11-11T09:45:00Z">
        <w:r w:rsidR="0037444D" w:rsidRPr="00C02F6E" w:rsidDel="008332A8">
          <w:delText>,</w:delText>
        </w:r>
        <w:r w:rsidRPr="00C02F6E" w:rsidDel="008332A8">
          <w:delText xml:space="preserve"> </w:delText>
        </w:r>
        <w:r w:rsidR="008905AC" w:rsidRPr="00C02F6E" w:rsidDel="008332A8">
          <w:delText>for example</w:delText>
        </w:r>
      </w:del>
      <w:del w:id="8" w:author="Autologon" w:date="2014-11-12T15:05:00Z">
        <w:r w:rsidR="0037444D" w:rsidRPr="00C02F6E" w:rsidDel="00A917EA">
          <w:delText>,</w:delText>
        </w:r>
      </w:del>
      <w:r w:rsidR="008905AC" w:rsidRPr="00C02F6E">
        <w:t xml:space="preserve"> </w:t>
      </w:r>
      <w:r w:rsidRPr="00C02F6E">
        <w:t>disaster risk reduction platforms, national climate change adaptation committee</w:t>
      </w:r>
      <w:r w:rsidR="008905AC" w:rsidRPr="00C02F6E">
        <w:t>s</w:t>
      </w:r>
      <w:r w:rsidRPr="00C02F6E">
        <w:t xml:space="preserve"> and other similar structures that bring together stakeholders. In addition, the meeting </w:t>
      </w:r>
      <w:r w:rsidR="000964CA" w:rsidRPr="00C02F6E">
        <w:t>recommended th</w:t>
      </w:r>
      <w:r w:rsidR="0037444D" w:rsidRPr="00C02F6E">
        <w:t>at</w:t>
      </w:r>
      <w:r w:rsidR="008905AC" w:rsidRPr="00C02F6E">
        <w:t xml:space="preserve"> the </w:t>
      </w:r>
      <w:r w:rsidRPr="00C02F6E">
        <w:t xml:space="preserve">PAC </w:t>
      </w:r>
      <w:r w:rsidR="008905AC" w:rsidRPr="00C02F6E">
        <w:t xml:space="preserve">establish effective mechanisms to </w:t>
      </w:r>
      <w:r w:rsidRPr="00C02F6E">
        <w:t xml:space="preserve">connect to </w:t>
      </w:r>
      <w:r w:rsidR="0037444D" w:rsidRPr="00C02F6E">
        <w:t>relevant</w:t>
      </w:r>
      <w:r w:rsidRPr="00C02F6E">
        <w:t xml:space="preserve"> national and regional coordination mechanisms so as to </w:t>
      </w:r>
      <w:r w:rsidR="0037444D" w:rsidRPr="00C02F6E">
        <w:t>maximi</w:t>
      </w:r>
      <w:r w:rsidR="00B35CF9">
        <w:t>z</w:t>
      </w:r>
      <w:r w:rsidR="0037444D" w:rsidRPr="00C02F6E">
        <w:t>e the</w:t>
      </w:r>
      <w:r w:rsidRPr="00C02F6E">
        <w:t xml:space="preserve"> effectiveness of their actions.</w:t>
      </w:r>
    </w:p>
    <w:p w14:paraId="53B94085" w14:textId="49638978" w:rsidR="000964CA" w:rsidRPr="00C02F6E" w:rsidRDefault="0008260F" w:rsidP="00DF3D07">
      <w:pPr>
        <w:pStyle w:val="WMOBodyText"/>
      </w:pPr>
      <w:r w:rsidRPr="00C02F6E">
        <w:t>4.1.</w:t>
      </w:r>
      <w:r w:rsidR="00706BBC" w:rsidRPr="00C02F6E">
        <w:t>7</w:t>
      </w:r>
      <w:r w:rsidRPr="00C02F6E">
        <w:tab/>
        <w:t xml:space="preserve">The PAC noted that to increase effectiveness in the implementation of the GFCS focus should be on implementing projects and activities in an initial set of countries to develop a “Proof of Concept” that would allow </w:t>
      </w:r>
      <w:r w:rsidR="0037444D" w:rsidRPr="00C02F6E">
        <w:t xml:space="preserve">lessons to be </w:t>
      </w:r>
      <w:r w:rsidRPr="00C02F6E">
        <w:t>learn</w:t>
      </w:r>
      <w:r w:rsidR="0037444D" w:rsidRPr="00C02F6E">
        <w:t>t</w:t>
      </w:r>
      <w:r w:rsidRPr="00C02F6E">
        <w:t xml:space="preserve"> for the development of guidelines for replication </w:t>
      </w:r>
      <w:r w:rsidR="000964CA" w:rsidRPr="00C02F6E">
        <w:t xml:space="preserve">in other countries and regions. </w:t>
      </w:r>
      <w:r w:rsidRPr="00C02F6E">
        <w:t xml:space="preserve">This should be guided by the basic needs for climate services at national level with a view to improve the current </w:t>
      </w:r>
      <w:r w:rsidR="0096038B" w:rsidRPr="00C02F6E">
        <w:t xml:space="preserve">level of capacities in those countries with limited </w:t>
      </w:r>
      <w:r w:rsidR="0037444D" w:rsidRPr="00C02F6E">
        <w:t>ability</w:t>
      </w:r>
      <w:r w:rsidR="0096038B" w:rsidRPr="00C02F6E">
        <w:t xml:space="preserve"> for the effective production and application of climate services</w:t>
      </w:r>
      <w:r w:rsidR="00706BBC" w:rsidRPr="00C02F6E">
        <w:t xml:space="preserve">, while being mindful of the regional and sub-regional context when considering investments to modernize and strengthen infrastructure such as observing systems </w:t>
      </w:r>
      <w:r w:rsidR="00C02F6E" w:rsidRPr="00C02F6E">
        <w:t>for</w:t>
      </w:r>
      <w:r w:rsidR="00706BBC" w:rsidRPr="00C02F6E">
        <w:t xml:space="preserve"> instance</w:t>
      </w:r>
      <w:r w:rsidRPr="00C02F6E">
        <w:t xml:space="preserve">. </w:t>
      </w:r>
      <w:r w:rsidR="00DB5E64" w:rsidRPr="00C02F6E">
        <w:t xml:space="preserve">The PAC noted the important role of </w:t>
      </w:r>
      <w:del w:id="9" w:author="Stewart" w:date="2014-11-11T09:45:00Z">
        <w:r w:rsidR="00DB5E64" w:rsidRPr="00C02F6E" w:rsidDel="008332A8">
          <w:delText>National Meteorological and Hydrological Services (</w:delText>
        </w:r>
      </w:del>
      <w:r w:rsidR="00DB5E64" w:rsidRPr="00C02F6E">
        <w:t>NMHSs</w:t>
      </w:r>
      <w:del w:id="10" w:author="Stewart" w:date="2014-11-11T09:45:00Z">
        <w:r w:rsidR="00DB5E64" w:rsidRPr="00C02F6E" w:rsidDel="008332A8">
          <w:delText>)</w:delText>
        </w:r>
      </w:del>
      <w:r w:rsidR="00DB5E64" w:rsidRPr="00C02F6E">
        <w:t xml:space="preserve"> in facilitating and supporting coordination and implementation of climate services at national level. </w:t>
      </w:r>
    </w:p>
    <w:p w14:paraId="04ED0709" w14:textId="77777777" w:rsidR="000964CA" w:rsidRPr="00DF3D07" w:rsidRDefault="000964CA" w:rsidP="00DF3D07">
      <w:pPr>
        <w:pStyle w:val="WMOBodyText"/>
        <w:rPr>
          <w:b/>
          <w:i/>
        </w:rPr>
      </w:pPr>
      <w:r w:rsidRPr="00DF3D07">
        <w:rPr>
          <w:b/>
          <w:i/>
        </w:rPr>
        <w:t>Role of the PAC</w:t>
      </w:r>
    </w:p>
    <w:p w14:paraId="14339A25" w14:textId="29BB0971" w:rsidR="0008260F" w:rsidRPr="00C02F6E" w:rsidRDefault="000964CA" w:rsidP="00DF3D07">
      <w:pPr>
        <w:pStyle w:val="WMOBodyText"/>
      </w:pPr>
      <w:r w:rsidRPr="00C02F6E">
        <w:t>4.1.</w:t>
      </w:r>
      <w:r w:rsidR="00706BBC" w:rsidRPr="00C02F6E">
        <w:t>8</w:t>
      </w:r>
      <w:r w:rsidRPr="00C02F6E">
        <w:tab/>
      </w:r>
      <w:r w:rsidR="0008260F" w:rsidRPr="00C02F6E">
        <w:t xml:space="preserve">As </w:t>
      </w:r>
      <w:r w:rsidR="0037444D" w:rsidRPr="00C02F6E">
        <w:t xml:space="preserve">a </w:t>
      </w:r>
      <w:r w:rsidR="00706BBC" w:rsidRPr="00C02F6E">
        <w:t xml:space="preserve">network </w:t>
      </w:r>
      <w:r w:rsidR="0037444D" w:rsidRPr="00C02F6E">
        <w:t xml:space="preserve">composed of </w:t>
      </w:r>
      <w:r w:rsidR="0008260F" w:rsidRPr="00C02F6E">
        <w:t>partners</w:t>
      </w:r>
      <w:r w:rsidR="0037444D" w:rsidRPr="00C02F6E">
        <w:t>,</w:t>
      </w:r>
      <w:r w:rsidR="0008260F" w:rsidRPr="00C02F6E">
        <w:t xml:space="preserve"> the PAC needs to demonstrate synergies and how it can help fill current gaps in the production and application of tailored climate services. </w:t>
      </w:r>
      <w:r w:rsidRPr="00C02F6E">
        <w:t>The PAC should promote more action by the partners under the pillars and priority areas to reali</w:t>
      </w:r>
      <w:r w:rsidR="00B35CF9">
        <w:t>z</w:t>
      </w:r>
      <w:r w:rsidRPr="00C02F6E">
        <w:t xml:space="preserve">e the overall GFCS goals, particularly through support to implementation on the ground. Given the various capacities that exist within each individual partner organization, these should be leveraged to provide support for the provision of services. </w:t>
      </w:r>
      <w:r w:rsidR="00706BBC" w:rsidRPr="00C02F6E">
        <w:t>Engagement of</w:t>
      </w:r>
      <w:r w:rsidR="00DB5E64" w:rsidRPr="00C02F6E">
        <w:t xml:space="preserve"> </w:t>
      </w:r>
      <w:r w:rsidR="0037444D" w:rsidRPr="00C02F6E">
        <w:t>p</w:t>
      </w:r>
      <w:r w:rsidR="00DB5E64" w:rsidRPr="00C02F6E">
        <w:t xml:space="preserve">artners is needed to promote </w:t>
      </w:r>
      <w:r w:rsidR="00DB5E64" w:rsidRPr="00C02F6E">
        <w:lastRenderedPageBreak/>
        <w:t xml:space="preserve">more systematic use of information that is currently available and improve production of higher quality services. </w:t>
      </w:r>
      <w:r w:rsidR="0008260F" w:rsidRPr="00C02F6E">
        <w:t>In this regard, it is critical to understand what each partner can contribute to support the pillars and priority areas of the GFCS. This should be complemented by the identification of critical pa</w:t>
      </w:r>
      <w:r w:rsidR="00B35CF9">
        <w:t xml:space="preserve">rtners who need to be engaged. </w:t>
      </w:r>
      <w:r w:rsidRPr="00C02F6E">
        <w:t>The meeting agreed that the roles of the PAC could focus on:</w:t>
      </w:r>
    </w:p>
    <w:p w14:paraId="1AAD47EC" w14:textId="6E895405" w:rsidR="005E493B" w:rsidRPr="00C02F6E" w:rsidRDefault="000964CA" w:rsidP="00DF3D07">
      <w:pPr>
        <w:pStyle w:val="WMOBodyText"/>
        <w:numPr>
          <w:ilvl w:val="0"/>
          <w:numId w:val="27"/>
        </w:numPr>
        <w:ind w:left="1134" w:hanging="1134"/>
      </w:pPr>
      <w:r w:rsidRPr="00C02F6E">
        <w:t xml:space="preserve">Advocacy and awareness </w:t>
      </w:r>
      <w:proofErr w:type="gramStart"/>
      <w:r w:rsidRPr="00C02F6E">
        <w:t>raising</w:t>
      </w:r>
      <w:proofErr w:type="gramEnd"/>
      <w:r w:rsidRPr="00C02F6E">
        <w:t xml:space="preserve"> </w:t>
      </w:r>
      <w:r w:rsidR="00DB5E64" w:rsidRPr="00C02F6E">
        <w:t xml:space="preserve">in partners constituencies and beyond </w:t>
      </w:r>
      <w:r w:rsidRPr="00C02F6E">
        <w:t>to ensure that climate services are part of major agendas, receive support from policy-makers and are effectively applied in support of decision</w:t>
      </w:r>
      <w:r w:rsidR="00B35CF9">
        <w:t>-</w:t>
      </w:r>
      <w:r w:rsidRPr="00C02F6E">
        <w:t xml:space="preserve">making. This should also ensure strong involvement of users in climate services development </w:t>
      </w:r>
      <w:r w:rsidR="005E493B" w:rsidRPr="00C02F6E">
        <w:t>and application;</w:t>
      </w:r>
    </w:p>
    <w:p w14:paraId="04ACF158" w14:textId="4E97B146" w:rsidR="005E493B" w:rsidRPr="00C02F6E" w:rsidRDefault="000964CA" w:rsidP="00DF3D07">
      <w:pPr>
        <w:pStyle w:val="WMOBodyText"/>
        <w:numPr>
          <w:ilvl w:val="0"/>
          <w:numId w:val="27"/>
        </w:numPr>
        <w:ind w:left="1134" w:hanging="1134"/>
      </w:pPr>
      <w:r w:rsidRPr="00C02F6E">
        <w:t>Leveraging of initiatives of the partners to optimize benefits and impacts of current and planned activities through improved use of available expertise and technical capabilities of each partner organization, enhanced coordination and more effective application of investments</w:t>
      </w:r>
      <w:r w:rsidR="00B35CF9">
        <w:t>;</w:t>
      </w:r>
    </w:p>
    <w:p w14:paraId="79B370D1" w14:textId="1772BCF7" w:rsidR="005E493B" w:rsidRPr="00C02F6E" w:rsidRDefault="0096038B" w:rsidP="00DF3D07">
      <w:pPr>
        <w:pStyle w:val="WMOBodyText"/>
        <w:numPr>
          <w:ilvl w:val="0"/>
          <w:numId w:val="27"/>
        </w:numPr>
        <w:ind w:left="1134" w:hanging="1134"/>
      </w:pPr>
      <w:r w:rsidRPr="00C02F6E">
        <w:t>Ensuring</w:t>
      </w:r>
      <w:r w:rsidR="000964CA" w:rsidRPr="00C02F6E">
        <w:t xml:space="preserve"> effective integration of climate services in partner’s plans and budgets and support to more update of climate information in decision</w:t>
      </w:r>
      <w:r w:rsidR="00B35CF9">
        <w:t>-</w:t>
      </w:r>
      <w:r w:rsidR="000964CA" w:rsidRPr="00C02F6E">
        <w:t>making in the priority areas</w:t>
      </w:r>
      <w:r w:rsidR="00B35CF9">
        <w:t>;</w:t>
      </w:r>
      <w:r w:rsidR="000964CA" w:rsidRPr="00C02F6E">
        <w:t xml:space="preserve"> </w:t>
      </w:r>
    </w:p>
    <w:p w14:paraId="73FBF670" w14:textId="5123A7E3" w:rsidR="00DB5E64" w:rsidRPr="00C02F6E" w:rsidRDefault="00DB5E64" w:rsidP="00DF3D07">
      <w:pPr>
        <w:pStyle w:val="WMOBodyText"/>
        <w:numPr>
          <w:ilvl w:val="0"/>
          <w:numId w:val="27"/>
        </w:numPr>
        <w:ind w:left="1134" w:hanging="1134"/>
      </w:pPr>
      <w:r w:rsidRPr="00C02F6E">
        <w:t>Supporting the development of guidelines for the development and application of climate services in the priority areas</w:t>
      </w:r>
      <w:r w:rsidR="00B35CF9">
        <w:t>;</w:t>
      </w:r>
    </w:p>
    <w:p w14:paraId="242A11E9" w14:textId="7E031470" w:rsidR="000964CA" w:rsidRPr="00C02F6E" w:rsidRDefault="000964CA" w:rsidP="00DF3D07">
      <w:pPr>
        <w:pStyle w:val="WMOBodyText"/>
        <w:numPr>
          <w:ilvl w:val="0"/>
          <w:numId w:val="27"/>
        </w:numPr>
        <w:ind w:left="1134" w:hanging="1134"/>
      </w:pPr>
      <w:r w:rsidRPr="00C02F6E">
        <w:t>Resources mobilization</w:t>
      </w:r>
      <w:r w:rsidR="005E493B" w:rsidRPr="00C02F6E">
        <w:t xml:space="preserve"> through </w:t>
      </w:r>
      <w:r w:rsidR="0096038B" w:rsidRPr="00C02F6E">
        <w:t xml:space="preserve">identification of funding opportunities, </w:t>
      </w:r>
      <w:r w:rsidR="00DB5E64" w:rsidRPr="00C02F6E">
        <w:t xml:space="preserve">facilitation of integration of major resource needs of the GFCS into broader investments </w:t>
      </w:r>
      <w:r w:rsidR="005B5FBB" w:rsidRPr="00C02F6E">
        <w:t xml:space="preserve">and </w:t>
      </w:r>
      <w:r w:rsidR="0037444D" w:rsidRPr="00C02F6E">
        <w:t xml:space="preserve">the </w:t>
      </w:r>
      <w:r w:rsidR="005B5FBB" w:rsidRPr="00C02F6E">
        <w:t>establishment</w:t>
      </w:r>
      <w:r w:rsidR="005E493B" w:rsidRPr="00C02F6E">
        <w:t xml:space="preserve"> of </w:t>
      </w:r>
      <w:r w:rsidR="00706BBC" w:rsidRPr="00C02F6E">
        <w:t xml:space="preserve">partnerships or </w:t>
      </w:r>
      <w:r w:rsidRPr="00C02F6E">
        <w:t xml:space="preserve">consortia for </w:t>
      </w:r>
      <w:r w:rsidR="0037444D" w:rsidRPr="00C02F6E">
        <w:t xml:space="preserve">the </w:t>
      </w:r>
      <w:r w:rsidRPr="00C02F6E">
        <w:t>development of joint bids. The partners for each bid will depend on the nature of the call for proposals.</w:t>
      </w:r>
    </w:p>
    <w:p w14:paraId="7CFDEEC8" w14:textId="77777777" w:rsidR="0008260F" w:rsidRPr="00DF3D07" w:rsidRDefault="005E493B" w:rsidP="00DF3D07">
      <w:pPr>
        <w:pStyle w:val="WMOBodyText"/>
        <w:rPr>
          <w:b/>
          <w:i/>
        </w:rPr>
      </w:pPr>
      <w:r w:rsidRPr="00DF3D07">
        <w:rPr>
          <w:b/>
          <w:i/>
        </w:rPr>
        <w:t>Modus operandi</w:t>
      </w:r>
    </w:p>
    <w:p w14:paraId="34BE7860" w14:textId="04C93004" w:rsidR="00DB5E64" w:rsidRPr="00C02F6E" w:rsidRDefault="0096038B" w:rsidP="00DF3D07">
      <w:pPr>
        <w:pStyle w:val="WMOBodyText"/>
      </w:pPr>
      <w:r w:rsidRPr="00C02F6E">
        <w:t>4.1.</w:t>
      </w:r>
      <w:r w:rsidR="00706BBC" w:rsidRPr="00C02F6E">
        <w:t>9</w:t>
      </w:r>
      <w:r w:rsidRPr="00C02F6E">
        <w:tab/>
      </w:r>
      <w:r w:rsidR="0008260F" w:rsidRPr="00C02F6E">
        <w:t xml:space="preserve">The PAC agreed that </w:t>
      </w:r>
      <w:r w:rsidR="000964CA" w:rsidRPr="00C02F6E">
        <w:t xml:space="preserve">it should operate </w:t>
      </w:r>
      <w:r w:rsidR="0037444D" w:rsidRPr="00C02F6E">
        <w:t>with</w:t>
      </w:r>
      <w:r w:rsidR="000964CA" w:rsidRPr="00C02F6E">
        <w:t xml:space="preserve"> a light and flexible structure. It </w:t>
      </w:r>
      <w:r w:rsidR="0037444D" w:rsidRPr="00C02F6E">
        <w:t>agreed to</w:t>
      </w:r>
      <w:r w:rsidR="000964CA" w:rsidRPr="00C02F6E">
        <w:t xml:space="preserve"> meet quarterly with the first meeting planned at</w:t>
      </w:r>
      <w:r w:rsidR="00B35CF9">
        <w:t xml:space="preserve"> the beginning of 2015 (January–</w:t>
      </w:r>
      <w:r w:rsidR="000964CA" w:rsidRPr="00C02F6E">
        <w:t xml:space="preserve">February). In setting </w:t>
      </w:r>
      <w:r w:rsidR="0008260F" w:rsidRPr="00C02F6E">
        <w:t xml:space="preserve">its agenda, it should </w:t>
      </w:r>
      <w:r w:rsidR="000964CA" w:rsidRPr="00C02F6E">
        <w:t xml:space="preserve">be guided by the </w:t>
      </w:r>
      <w:r w:rsidR="0008260F" w:rsidRPr="00C02F6E">
        <w:t>major goals set by the IBCS</w:t>
      </w:r>
      <w:r w:rsidR="00DB5E64" w:rsidRPr="00C02F6E">
        <w:t xml:space="preserve"> and the need for user requirements to feed into investment and plans under the pillars and priority areas of the GFCS. The agenda of the PAC should aim at supporting major policy agendas such as the successor of the Hyogo Framework for Action, Sustainable Development Goals, National Adaptation Plans, etc. </w:t>
      </w:r>
    </w:p>
    <w:p w14:paraId="0A1CCF53" w14:textId="6098000E" w:rsidR="005E493B" w:rsidRPr="00C02F6E" w:rsidRDefault="0096038B" w:rsidP="00DF3D07">
      <w:pPr>
        <w:pStyle w:val="WMOBodyText"/>
      </w:pPr>
      <w:r w:rsidRPr="00C02F6E">
        <w:t>4.1.</w:t>
      </w:r>
      <w:r w:rsidR="00706BBC" w:rsidRPr="00C02F6E">
        <w:t>10</w:t>
      </w:r>
      <w:r w:rsidRPr="00C02F6E">
        <w:tab/>
      </w:r>
      <w:proofErr w:type="gramStart"/>
      <w:r w:rsidR="000964CA" w:rsidRPr="00C02F6E">
        <w:t>A</w:t>
      </w:r>
      <w:proofErr w:type="gramEnd"/>
      <w:r w:rsidR="000964CA" w:rsidRPr="00C02F6E">
        <w:t xml:space="preserve"> workplan </w:t>
      </w:r>
      <w:r w:rsidR="0037444D" w:rsidRPr="00C02F6E">
        <w:t>wi</w:t>
      </w:r>
      <w:r w:rsidR="000964CA" w:rsidRPr="00C02F6E">
        <w:t xml:space="preserve">ll be developed </w:t>
      </w:r>
      <w:r w:rsidR="00D47F4C" w:rsidRPr="00C02F6E">
        <w:t>with clear deliverables for the PAC</w:t>
      </w:r>
      <w:r w:rsidR="000964CA" w:rsidRPr="00C02F6E">
        <w:t xml:space="preserve">. The workplan </w:t>
      </w:r>
      <w:r w:rsidR="0037444D" w:rsidRPr="00C02F6E">
        <w:t>wi</w:t>
      </w:r>
      <w:r w:rsidR="000964CA" w:rsidRPr="00C02F6E">
        <w:t xml:space="preserve">ll support the priorities of the GFCS and the overall goals set by the IBCS and should drive the </w:t>
      </w:r>
      <w:r w:rsidR="005E493B" w:rsidRPr="00C02F6E">
        <w:t>emphasis</w:t>
      </w:r>
      <w:r w:rsidR="000964CA" w:rsidRPr="00C02F6E">
        <w:t xml:space="preserve"> of the group in supporting policy </w:t>
      </w:r>
      <w:r w:rsidR="00DB5E64" w:rsidRPr="00C02F6E">
        <w:t xml:space="preserve">and action on the ground. </w:t>
      </w:r>
      <w:r w:rsidR="00B35CF9">
        <w:t>The work</w:t>
      </w:r>
      <w:r w:rsidR="000964CA" w:rsidRPr="00C02F6E">
        <w:t xml:space="preserve">plan should include an events calendar to </w:t>
      </w:r>
      <w:r w:rsidR="005E493B" w:rsidRPr="00C02F6E">
        <w:t>highlight</w:t>
      </w:r>
      <w:r w:rsidR="000964CA" w:rsidRPr="00C02F6E">
        <w:t xml:space="preserve"> events that could be targe</w:t>
      </w:r>
      <w:r w:rsidR="005E493B" w:rsidRPr="00C02F6E">
        <w:t>te</w:t>
      </w:r>
      <w:r w:rsidR="000964CA" w:rsidRPr="00C02F6E">
        <w:t xml:space="preserve">d by the PAC as a group </w:t>
      </w:r>
      <w:r w:rsidR="00437B04" w:rsidRPr="00C02F6E">
        <w:t xml:space="preserve">providing a </w:t>
      </w:r>
      <w:r w:rsidR="005E493B" w:rsidRPr="00C02F6E">
        <w:t>platform for advocacy and engagement.</w:t>
      </w:r>
    </w:p>
    <w:p w14:paraId="0E4A4B78" w14:textId="55F1E405" w:rsidR="00DB5E64" w:rsidRPr="00C02F6E" w:rsidRDefault="00DB5E64" w:rsidP="00DF3D07">
      <w:pPr>
        <w:pStyle w:val="WMOBodyText"/>
      </w:pPr>
      <w:r w:rsidRPr="00C02F6E">
        <w:t>4.1.1</w:t>
      </w:r>
      <w:r w:rsidR="00706BBC" w:rsidRPr="00C02F6E">
        <w:t>1</w:t>
      </w:r>
      <w:r w:rsidRPr="00C02F6E">
        <w:tab/>
        <w:t xml:space="preserve">PAC members </w:t>
      </w:r>
      <w:r w:rsidR="0037444D" w:rsidRPr="00C02F6E">
        <w:t>will</w:t>
      </w:r>
      <w:r w:rsidRPr="00C02F6E">
        <w:t xml:space="preserve"> be requested to provide input for the specific agendas of each session ahead of time and</w:t>
      </w:r>
      <w:r w:rsidR="0037444D" w:rsidRPr="00C02F6E">
        <w:t>,</w:t>
      </w:r>
      <w:r w:rsidRPr="00C02F6E">
        <w:t xml:space="preserve"> once developed, </w:t>
      </w:r>
      <w:r w:rsidR="00437B04" w:rsidRPr="00C02F6E">
        <w:t xml:space="preserve">each </w:t>
      </w:r>
      <w:r w:rsidRPr="00C02F6E">
        <w:t xml:space="preserve">agenda </w:t>
      </w:r>
      <w:r w:rsidR="00437B04" w:rsidRPr="00C02F6E">
        <w:t>will</w:t>
      </w:r>
      <w:r w:rsidRPr="00C02F6E">
        <w:t xml:space="preserve"> be shared with them for comments. The meetings </w:t>
      </w:r>
      <w:r w:rsidR="00437B04" w:rsidRPr="00C02F6E">
        <w:t>will</w:t>
      </w:r>
      <w:r w:rsidRPr="00C02F6E">
        <w:t xml:space="preserve"> be organized along key issues and deliverables with a focus on moving forward.</w:t>
      </w:r>
    </w:p>
    <w:p w14:paraId="533DE36E" w14:textId="4DE3B764" w:rsidR="005E493B" w:rsidRPr="00C02F6E" w:rsidRDefault="0096038B" w:rsidP="00DF3D07">
      <w:pPr>
        <w:pStyle w:val="WMOBodyText"/>
      </w:pPr>
      <w:r w:rsidRPr="00C02F6E">
        <w:t>4.1.1</w:t>
      </w:r>
      <w:r w:rsidR="00706BBC" w:rsidRPr="00C02F6E">
        <w:t>2</w:t>
      </w:r>
      <w:r w:rsidRPr="00C02F6E">
        <w:tab/>
      </w:r>
      <w:proofErr w:type="gramStart"/>
      <w:r w:rsidR="005E493B" w:rsidRPr="00C02F6E">
        <w:t>To</w:t>
      </w:r>
      <w:proofErr w:type="gramEnd"/>
      <w:r w:rsidR="005E493B" w:rsidRPr="00C02F6E">
        <w:t xml:space="preserve"> facilitate its work, the PAC agreed that a communication strategy is critical. </w:t>
      </w:r>
      <w:r w:rsidR="005E493B" w:rsidRPr="00C02F6E">
        <w:rPr>
          <w:lang w:eastAsia="en-US"/>
        </w:rPr>
        <w:t>Communication focal points of the various agencies should coordinate action with a view to ensur</w:t>
      </w:r>
      <w:r w:rsidR="00437B04" w:rsidRPr="00C02F6E">
        <w:rPr>
          <w:lang w:eastAsia="en-US"/>
        </w:rPr>
        <w:t>ing</w:t>
      </w:r>
      <w:r w:rsidR="005E493B" w:rsidRPr="00C02F6E">
        <w:rPr>
          <w:lang w:eastAsia="en-US"/>
        </w:rPr>
        <w:t xml:space="preserve"> common messaging. </w:t>
      </w:r>
      <w:r w:rsidR="003E7B6A" w:rsidRPr="00C02F6E">
        <w:rPr>
          <w:lang w:eastAsia="en-US"/>
        </w:rPr>
        <w:t xml:space="preserve">In particular, the communication strategy should ensure the clear articulation of the benefits of climate services, why they should be provided operationally and how they contribute to current agendas such as the </w:t>
      </w:r>
      <w:r w:rsidR="00B35CF9">
        <w:rPr>
          <w:lang w:eastAsia="en-US"/>
        </w:rPr>
        <w:t>p</w:t>
      </w:r>
      <w:r w:rsidR="003E7B6A" w:rsidRPr="00C02F6E">
        <w:rPr>
          <w:lang w:eastAsia="en-US"/>
        </w:rPr>
        <w:t>ost</w:t>
      </w:r>
      <w:r w:rsidR="00B35CF9">
        <w:rPr>
          <w:lang w:eastAsia="en-US"/>
        </w:rPr>
        <w:t>-</w:t>
      </w:r>
      <w:r w:rsidR="003E7B6A" w:rsidRPr="00C02F6E">
        <w:rPr>
          <w:lang w:eastAsia="en-US"/>
        </w:rPr>
        <w:t>2015 frameworks (</w:t>
      </w:r>
      <w:r w:rsidR="00706BBC" w:rsidRPr="00C02F6E">
        <w:rPr>
          <w:lang w:eastAsia="en-US"/>
        </w:rPr>
        <w:t xml:space="preserve">WCRDD, </w:t>
      </w:r>
      <w:r w:rsidR="003E7B6A" w:rsidRPr="00C02F6E">
        <w:rPr>
          <w:lang w:eastAsia="en-US"/>
        </w:rPr>
        <w:t xml:space="preserve">SDGs, etc.). </w:t>
      </w:r>
    </w:p>
    <w:p w14:paraId="78DC0D59" w14:textId="77777777" w:rsidR="008B016A" w:rsidRDefault="008B016A">
      <w:pPr>
        <w:tabs>
          <w:tab w:val="clear" w:pos="1134"/>
        </w:tabs>
        <w:jc w:val="left"/>
        <w:rPr>
          <w:ins w:id="11" w:author="Autologon" w:date="2014-11-12T15:00:00Z"/>
          <w:b/>
          <w:i/>
          <w:szCs w:val="22"/>
        </w:rPr>
      </w:pPr>
      <w:bookmarkStart w:id="12" w:name="_APPENDIX_B:_"/>
      <w:bookmarkStart w:id="13" w:name="_DRAFT_RESOLUTION_4.2/1_(EC-64)_-_PU"/>
      <w:bookmarkStart w:id="14" w:name="_DRAFT_RESOLUTION_X.X/1"/>
      <w:bookmarkStart w:id="15" w:name="_DRAFT_RESOLUTION_X.X/2"/>
      <w:bookmarkStart w:id="16" w:name="_Draft_Recommendation_X.X/1"/>
      <w:bookmarkStart w:id="17" w:name="_References:_(If_really"/>
      <w:bookmarkEnd w:id="12"/>
      <w:bookmarkEnd w:id="13"/>
      <w:bookmarkEnd w:id="14"/>
      <w:bookmarkEnd w:id="15"/>
      <w:bookmarkEnd w:id="16"/>
      <w:bookmarkEnd w:id="17"/>
      <w:ins w:id="18" w:author="Autologon" w:date="2014-11-12T15:00:00Z">
        <w:r>
          <w:rPr>
            <w:b/>
            <w:i/>
          </w:rPr>
          <w:br w:type="page"/>
        </w:r>
      </w:ins>
    </w:p>
    <w:p w14:paraId="084ACC94" w14:textId="49B32695" w:rsidR="005E493B" w:rsidRPr="00DF3D07" w:rsidRDefault="005E493B" w:rsidP="00DF3D07">
      <w:pPr>
        <w:pStyle w:val="WMOBodyText"/>
        <w:rPr>
          <w:b/>
          <w:i/>
          <w:lang w:eastAsia="en-US"/>
        </w:rPr>
      </w:pPr>
      <w:r w:rsidRPr="00DF3D07">
        <w:rPr>
          <w:b/>
          <w:i/>
          <w:lang w:eastAsia="en-US"/>
        </w:rPr>
        <w:lastRenderedPageBreak/>
        <w:t>Recommendations</w:t>
      </w:r>
    </w:p>
    <w:p w14:paraId="00007C61" w14:textId="2DB04006" w:rsidR="000D1897" w:rsidRPr="00C02F6E" w:rsidRDefault="0096038B" w:rsidP="00DF3D07">
      <w:pPr>
        <w:pStyle w:val="WMOBodyText"/>
        <w:rPr>
          <w:lang w:eastAsia="en-US"/>
        </w:rPr>
      </w:pPr>
      <w:r w:rsidRPr="00C02F6E">
        <w:rPr>
          <w:lang w:eastAsia="en-US"/>
        </w:rPr>
        <w:t>4.1.1</w:t>
      </w:r>
      <w:r w:rsidR="00E534D9" w:rsidRPr="00C02F6E">
        <w:rPr>
          <w:lang w:eastAsia="en-US"/>
        </w:rPr>
        <w:t>3</w:t>
      </w:r>
      <w:r w:rsidRPr="00C02F6E">
        <w:rPr>
          <w:lang w:eastAsia="en-US"/>
        </w:rPr>
        <w:tab/>
      </w:r>
      <w:r w:rsidR="005E493B" w:rsidRPr="00C02F6E">
        <w:rPr>
          <w:lang w:eastAsia="en-US"/>
        </w:rPr>
        <w:t>Based on its discussions, the PAC made the following recommendations</w:t>
      </w:r>
      <w:r w:rsidR="00706BBC" w:rsidRPr="00C02F6E">
        <w:rPr>
          <w:lang w:eastAsia="en-US"/>
        </w:rPr>
        <w:t xml:space="preserve"> to be included in its report to</w:t>
      </w:r>
      <w:r w:rsidR="00B35CF9">
        <w:rPr>
          <w:lang w:eastAsia="en-US"/>
        </w:rPr>
        <w:t>,</w:t>
      </w:r>
      <w:r w:rsidR="00706BBC" w:rsidRPr="00C02F6E">
        <w:rPr>
          <w:lang w:eastAsia="en-US"/>
        </w:rPr>
        <w:t xml:space="preserve"> and for consideration by</w:t>
      </w:r>
      <w:r w:rsidR="00B35CF9">
        <w:rPr>
          <w:lang w:eastAsia="en-US"/>
        </w:rPr>
        <w:t>,</w:t>
      </w:r>
      <w:r w:rsidR="00706BBC" w:rsidRPr="00C02F6E">
        <w:rPr>
          <w:lang w:eastAsia="en-US"/>
        </w:rPr>
        <w:t xml:space="preserve"> the IBCS</w:t>
      </w:r>
      <w:r w:rsidR="005E493B" w:rsidRPr="00C02F6E">
        <w:rPr>
          <w:lang w:eastAsia="en-US"/>
        </w:rPr>
        <w:t>:</w:t>
      </w:r>
    </w:p>
    <w:p w14:paraId="14E27529" w14:textId="494D9243" w:rsidR="005E493B" w:rsidRPr="00C02F6E" w:rsidRDefault="00437B04" w:rsidP="00DF3D07">
      <w:pPr>
        <w:pStyle w:val="WMOBodyText"/>
        <w:numPr>
          <w:ilvl w:val="0"/>
          <w:numId w:val="31"/>
        </w:numPr>
        <w:ind w:left="1134" w:hanging="1134"/>
        <w:rPr>
          <w:lang w:eastAsia="en-US"/>
        </w:rPr>
      </w:pPr>
      <w:r w:rsidRPr="00C02F6E">
        <w:rPr>
          <w:lang w:eastAsia="en-US"/>
        </w:rPr>
        <w:t>There is a n</w:t>
      </w:r>
      <w:r w:rsidR="005E493B" w:rsidRPr="00C02F6E">
        <w:rPr>
          <w:lang w:eastAsia="en-US"/>
        </w:rPr>
        <w:t xml:space="preserve">eed </w:t>
      </w:r>
      <w:r w:rsidRPr="00C02F6E">
        <w:rPr>
          <w:lang w:eastAsia="en-US"/>
        </w:rPr>
        <w:t>for</w:t>
      </w:r>
      <w:r w:rsidR="005E493B" w:rsidRPr="00C02F6E">
        <w:rPr>
          <w:lang w:eastAsia="en-US"/>
        </w:rPr>
        <w:t xml:space="preserve"> a mechanism to link the PAC with the Management Committee of the IBCS </w:t>
      </w:r>
      <w:r w:rsidRPr="00C02F6E">
        <w:rPr>
          <w:lang w:eastAsia="en-US"/>
        </w:rPr>
        <w:t xml:space="preserve">so as </w:t>
      </w:r>
      <w:r w:rsidR="005E493B" w:rsidRPr="00C02F6E">
        <w:rPr>
          <w:lang w:eastAsia="en-US"/>
        </w:rPr>
        <w:t xml:space="preserve">to ensure that the PAC can </w:t>
      </w:r>
      <w:r w:rsidRPr="00C02F6E">
        <w:rPr>
          <w:lang w:eastAsia="en-US"/>
        </w:rPr>
        <w:t>provide input to</w:t>
      </w:r>
      <w:r w:rsidR="005E493B" w:rsidRPr="00C02F6E">
        <w:rPr>
          <w:lang w:eastAsia="en-US"/>
        </w:rPr>
        <w:t xml:space="preserve"> the work of the </w:t>
      </w:r>
      <w:r w:rsidRPr="00C02F6E">
        <w:rPr>
          <w:lang w:eastAsia="en-US"/>
        </w:rPr>
        <w:t>M</w:t>
      </w:r>
      <w:r w:rsidR="005E493B" w:rsidRPr="00C02F6E">
        <w:rPr>
          <w:lang w:eastAsia="en-US"/>
        </w:rPr>
        <w:t>anagement Committee and that</w:t>
      </w:r>
      <w:r w:rsidR="00B35CF9">
        <w:rPr>
          <w:lang w:eastAsia="en-US"/>
        </w:rPr>
        <w:t xml:space="preserve"> the</w:t>
      </w:r>
      <w:r w:rsidR="005E493B" w:rsidRPr="00C02F6E">
        <w:rPr>
          <w:lang w:eastAsia="en-US"/>
        </w:rPr>
        <w:t xml:space="preserve"> PAC can benefit from guidance from the Management Committee;</w:t>
      </w:r>
    </w:p>
    <w:p w14:paraId="4EB572FF" w14:textId="00D4D512" w:rsidR="005E493B" w:rsidRPr="00C02F6E" w:rsidRDefault="00DF3D07" w:rsidP="00DF3D07">
      <w:pPr>
        <w:pStyle w:val="WMOBodyText"/>
        <w:ind w:left="1134" w:hanging="1134"/>
      </w:pPr>
      <w:r>
        <w:t>(b)</w:t>
      </w:r>
      <w:r>
        <w:tab/>
      </w:r>
      <w:r w:rsidR="00437B04" w:rsidRPr="00C02F6E">
        <w:t>T</w:t>
      </w:r>
      <w:r w:rsidR="005E493B" w:rsidRPr="00C02F6E">
        <w:t xml:space="preserve">he </w:t>
      </w:r>
      <w:r w:rsidR="00B35CF9">
        <w:t>m</w:t>
      </w:r>
      <w:r w:rsidR="005E493B" w:rsidRPr="00C02F6E">
        <w:t xml:space="preserve">embership of the PAC </w:t>
      </w:r>
      <w:r w:rsidR="00437B04" w:rsidRPr="00C02F6E">
        <w:t xml:space="preserve">should be broadened </w:t>
      </w:r>
      <w:r w:rsidR="005E493B" w:rsidRPr="00C02F6E">
        <w:t>to include those who need to be engaged in the discussions as they relate to the production and application of climate services;</w:t>
      </w:r>
    </w:p>
    <w:p w14:paraId="220976F5" w14:textId="0FA7802D" w:rsidR="005E493B" w:rsidRPr="00C02F6E" w:rsidRDefault="00DF3D07" w:rsidP="00DF3D07">
      <w:pPr>
        <w:pStyle w:val="WMOBodyText"/>
        <w:ind w:left="1134" w:hanging="1134"/>
      </w:pPr>
      <w:r>
        <w:rPr>
          <w:lang w:eastAsia="en-US"/>
        </w:rPr>
        <w:t>(c)</w:t>
      </w:r>
      <w:r>
        <w:rPr>
          <w:lang w:eastAsia="en-US"/>
        </w:rPr>
        <w:tab/>
      </w:r>
      <w:r w:rsidR="005E493B" w:rsidRPr="00C02F6E">
        <w:rPr>
          <w:lang w:eastAsia="en-US"/>
        </w:rPr>
        <w:t xml:space="preserve">A meeting of the communications officers/focal points </w:t>
      </w:r>
      <w:r w:rsidR="00437B04" w:rsidRPr="00C02F6E">
        <w:rPr>
          <w:lang w:eastAsia="en-US"/>
        </w:rPr>
        <w:t xml:space="preserve">should be organized </w:t>
      </w:r>
      <w:r w:rsidR="005E493B" w:rsidRPr="00C02F6E">
        <w:rPr>
          <w:lang w:eastAsia="en-US"/>
        </w:rPr>
        <w:t xml:space="preserve">to address GFCS communication aspects in a more coherent manner. </w:t>
      </w:r>
    </w:p>
    <w:p w14:paraId="60255212" w14:textId="5D132370" w:rsidR="005E493B" w:rsidRDefault="000D1897" w:rsidP="005E493B">
      <w:pPr>
        <w:pStyle w:val="WMOBodyText"/>
        <w:tabs>
          <w:tab w:val="clear" w:pos="1134"/>
          <w:tab w:val="left" w:pos="0"/>
        </w:tabs>
        <w:jc w:val="both"/>
        <w:rPr>
          <w:ins w:id="19" w:author="Stewart" w:date="2014-11-11T09:51:00Z"/>
        </w:rPr>
      </w:pPr>
      <w:ins w:id="20" w:author="Stewart" w:date="2014-11-10T18:08:00Z">
        <w:r>
          <w:t>4.1.14</w:t>
        </w:r>
        <w:r>
          <w:tab/>
          <w:t xml:space="preserve">The IBCS </w:t>
        </w:r>
      </w:ins>
      <w:ins w:id="21" w:author="Stewart" w:date="2014-11-10T18:09:00Z">
        <w:r>
          <w:t>noted the report of the PAC and agreed to discuss the recommendations of the PAC un</w:t>
        </w:r>
        <w:r w:rsidR="008332A8">
          <w:t xml:space="preserve">der </w:t>
        </w:r>
      </w:ins>
      <w:ins w:id="22" w:author="Autologon" w:date="2014-11-12T15:01:00Z">
        <w:r w:rsidR="008B016A">
          <w:t>a</w:t>
        </w:r>
      </w:ins>
      <w:ins w:id="23" w:author="Stewart" w:date="2014-11-10T18:09:00Z">
        <w:r w:rsidR="008332A8">
          <w:t xml:space="preserve">genda </w:t>
        </w:r>
      </w:ins>
      <w:ins w:id="24" w:author="Autologon" w:date="2014-11-12T15:01:00Z">
        <w:r w:rsidR="008B016A">
          <w:t>i</w:t>
        </w:r>
      </w:ins>
      <w:ins w:id="25" w:author="Stewart" w:date="2014-11-10T18:09:00Z">
        <w:r w:rsidR="008332A8">
          <w:t>tem 5</w:t>
        </w:r>
        <w:r>
          <w:t>.</w:t>
        </w:r>
      </w:ins>
      <w:ins w:id="26" w:author="Stewart" w:date="2014-11-11T09:51:00Z">
        <w:r w:rsidR="008332A8">
          <w:t xml:space="preserve"> In particular, the following points were raised:</w:t>
        </w:r>
      </w:ins>
    </w:p>
    <w:p w14:paraId="4F2C8CC3" w14:textId="59588C13" w:rsidR="008332A8" w:rsidRPr="00C02F6E" w:rsidRDefault="008332A8">
      <w:pPr>
        <w:pStyle w:val="WMOBodyText"/>
        <w:numPr>
          <w:ilvl w:val="0"/>
          <w:numId w:val="32"/>
        </w:numPr>
        <w:tabs>
          <w:tab w:val="clear" w:pos="1134"/>
          <w:tab w:val="left" w:pos="1170"/>
        </w:tabs>
        <w:ind w:left="1170" w:hanging="1170"/>
        <w:rPr>
          <w:ins w:id="27" w:author="Stewart" w:date="2014-11-11T09:54:00Z"/>
        </w:rPr>
        <w:pPrChange w:id="28" w:author="Stewart" w:date="2014-11-11T09:54:00Z">
          <w:pPr>
            <w:pStyle w:val="WMOBodyText"/>
            <w:numPr>
              <w:numId w:val="32"/>
            </w:numPr>
            <w:ind w:left="720" w:hanging="360"/>
          </w:pPr>
        </w:pPrChange>
      </w:pPr>
      <w:ins w:id="29" w:author="Stewart" w:date="2014-11-11T09:54:00Z">
        <w:r>
          <w:t>The s</w:t>
        </w:r>
        <w:r w:rsidRPr="00C02F6E">
          <w:t>upport</w:t>
        </w:r>
      </w:ins>
      <w:ins w:id="30" w:author="WMO-Guest" w:date="2014-11-12T11:55:00Z">
        <w:r w:rsidR="005E0C5D">
          <w:t xml:space="preserve"> </w:t>
        </w:r>
      </w:ins>
      <w:ins w:id="31" w:author="Stewart" w:date="2014-11-11T09:54:00Z">
        <w:r>
          <w:t xml:space="preserve">to </w:t>
        </w:r>
        <w:r w:rsidRPr="00C02F6E">
          <w:t>the development of guidelines for the development and application of climate services in the priority areas</w:t>
        </w:r>
        <w:r>
          <w:t xml:space="preserve"> </w:t>
        </w:r>
      </w:ins>
      <w:ins w:id="32" w:author="Stewart" w:date="2014-11-11T09:55:00Z">
        <w:r>
          <w:t>should be through</w:t>
        </w:r>
      </w:ins>
      <w:ins w:id="33" w:author="Stewart" w:date="2014-11-11T09:54:00Z">
        <w:r>
          <w:t xml:space="preserve"> appropriate intergovernmental mechanisms;</w:t>
        </w:r>
      </w:ins>
    </w:p>
    <w:p w14:paraId="2D3033B5" w14:textId="42436E6F" w:rsidR="008332A8" w:rsidRDefault="008332A8">
      <w:pPr>
        <w:pStyle w:val="WMOBodyText"/>
        <w:numPr>
          <w:ilvl w:val="0"/>
          <w:numId w:val="32"/>
        </w:numPr>
        <w:tabs>
          <w:tab w:val="clear" w:pos="1134"/>
          <w:tab w:val="left" w:pos="0"/>
          <w:tab w:val="left" w:pos="1170"/>
        </w:tabs>
        <w:ind w:left="1170" w:hanging="1170"/>
        <w:rPr>
          <w:ins w:id="34" w:author="Stewart" w:date="2014-11-11T09:56:00Z"/>
        </w:rPr>
        <w:pPrChange w:id="35" w:author="Autologon" w:date="2014-11-12T15:01:00Z">
          <w:pPr>
            <w:pStyle w:val="WMOBodyText"/>
            <w:tabs>
              <w:tab w:val="clear" w:pos="1134"/>
              <w:tab w:val="left" w:pos="0"/>
            </w:tabs>
            <w:jc w:val="both"/>
          </w:pPr>
        </w:pPrChange>
      </w:pPr>
      <w:ins w:id="36" w:author="Stewart" w:date="2014-11-11T09:54:00Z">
        <w:r>
          <w:t xml:space="preserve">Support </w:t>
        </w:r>
      </w:ins>
      <w:ins w:id="37" w:author="Stewart" w:date="2014-11-11T09:55:00Z">
        <w:r>
          <w:t xml:space="preserve">to </w:t>
        </w:r>
      </w:ins>
      <w:ins w:id="38" w:author="Stewart" w:date="2014-11-11T09:54:00Z">
        <w:r>
          <w:t>r</w:t>
        </w:r>
        <w:r w:rsidRPr="00C02F6E">
          <w:t xml:space="preserve">esource mobilization </w:t>
        </w:r>
        <w:r>
          <w:t xml:space="preserve">efforts for the GFCS </w:t>
        </w:r>
      </w:ins>
      <w:ins w:id="39" w:author="Stewart" w:date="2014-11-11T09:55:00Z">
        <w:r>
          <w:t xml:space="preserve">should be through </w:t>
        </w:r>
      </w:ins>
      <w:ins w:id="40" w:author="Stewart" w:date="2014-11-11T09:54:00Z">
        <w:r w:rsidRPr="00C02F6E">
          <w:t xml:space="preserve">facilitation of integration of major resource needs of the GFCS into broader investments </w:t>
        </w:r>
        <w:r>
          <w:t>of partner agencies and identif</w:t>
        </w:r>
      </w:ins>
      <w:ins w:id="41" w:author="WMO-Guest" w:date="2014-11-12T11:56:00Z">
        <w:r w:rsidR="005E0C5D">
          <w:t>ication of</w:t>
        </w:r>
      </w:ins>
      <w:ins w:id="42" w:author="Stewart" w:date="2014-11-11T09:54:00Z">
        <w:r>
          <w:t xml:space="preserve"> funding opportunities to support GFCS activities</w:t>
        </w:r>
      </w:ins>
      <w:ins w:id="43" w:author="Stewart" w:date="2014-11-11T09:56:00Z">
        <w:r>
          <w:t>;</w:t>
        </w:r>
      </w:ins>
    </w:p>
    <w:p w14:paraId="4D4608F4" w14:textId="4B8748C8" w:rsidR="008332A8" w:rsidRDefault="008332A8">
      <w:pPr>
        <w:pStyle w:val="WMOBodyText"/>
        <w:numPr>
          <w:ilvl w:val="0"/>
          <w:numId w:val="32"/>
        </w:numPr>
        <w:tabs>
          <w:tab w:val="clear" w:pos="1134"/>
          <w:tab w:val="left" w:pos="0"/>
          <w:tab w:val="left" w:pos="1170"/>
        </w:tabs>
        <w:ind w:left="1170" w:hanging="1170"/>
        <w:rPr>
          <w:ins w:id="44" w:author="Stewart" w:date="2014-11-11T09:57:00Z"/>
        </w:rPr>
        <w:pPrChange w:id="45" w:author="Autologon" w:date="2014-11-12T15:02:00Z">
          <w:pPr>
            <w:pStyle w:val="WMOBodyText"/>
            <w:tabs>
              <w:tab w:val="clear" w:pos="1134"/>
              <w:tab w:val="left" w:pos="0"/>
            </w:tabs>
            <w:jc w:val="both"/>
          </w:pPr>
        </w:pPrChange>
      </w:pPr>
      <w:ins w:id="46" w:author="Stewart" w:date="2014-11-11T09:56:00Z">
        <w:r>
          <w:t>Any decisions on t</w:t>
        </w:r>
        <w:r w:rsidRPr="00C02F6E">
          <w:t xml:space="preserve">he </w:t>
        </w:r>
        <w:r>
          <w:t>m</w:t>
        </w:r>
        <w:r w:rsidRPr="00C02F6E">
          <w:t xml:space="preserve">embership of the PAC should </w:t>
        </w:r>
      </w:ins>
      <w:ins w:id="47" w:author="Stewart" w:date="2014-11-11T09:57:00Z">
        <w:r>
          <w:t xml:space="preserve">be </w:t>
        </w:r>
      </w:ins>
      <w:ins w:id="48" w:author="Stewart" w:date="2014-11-11T09:56:00Z">
        <w:r>
          <w:t xml:space="preserve">in compliance with IBCS </w:t>
        </w:r>
      </w:ins>
      <w:ins w:id="49" w:author="WMO-Guest" w:date="2014-11-12T11:56:00Z">
        <w:r w:rsidR="005E0C5D">
          <w:t>resolutions</w:t>
        </w:r>
      </w:ins>
      <w:ins w:id="50" w:author="Stewart" w:date="2014-11-11T09:57:00Z">
        <w:r>
          <w:t>; and</w:t>
        </w:r>
      </w:ins>
    </w:p>
    <w:p w14:paraId="6A5CAAB0" w14:textId="5B7097EB" w:rsidR="008332A8" w:rsidRPr="00C02F6E" w:rsidRDefault="008332A8">
      <w:pPr>
        <w:pStyle w:val="WMOBodyText"/>
        <w:numPr>
          <w:ilvl w:val="0"/>
          <w:numId w:val="32"/>
        </w:numPr>
        <w:tabs>
          <w:tab w:val="clear" w:pos="1134"/>
          <w:tab w:val="left" w:pos="0"/>
          <w:tab w:val="left" w:pos="1170"/>
        </w:tabs>
        <w:ind w:left="1170" w:hanging="1170"/>
        <w:pPrChange w:id="51" w:author="Autologon" w:date="2014-11-12T15:02:00Z">
          <w:pPr>
            <w:pStyle w:val="WMOBodyText"/>
            <w:tabs>
              <w:tab w:val="clear" w:pos="1134"/>
              <w:tab w:val="left" w:pos="0"/>
            </w:tabs>
            <w:jc w:val="both"/>
          </w:pPr>
        </w:pPrChange>
      </w:pPr>
      <w:ins w:id="52" w:author="Stewart" w:date="2014-11-11T09:58:00Z">
        <w:r>
          <w:t>The</w:t>
        </w:r>
      </w:ins>
      <w:ins w:id="53" w:author="Stewart" w:date="2014-11-11T09:57:00Z">
        <w:r>
          <w:rPr>
            <w:lang w:eastAsia="en-US"/>
          </w:rPr>
          <w:t xml:space="preserve"> </w:t>
        </w:r>
      </w:ins>
      <w:ins w:id="54" w:author="WMO-Guest" w:date="2014-11-12T11:57:00Z">
        <w:r w:rsidR="005E0C5D">
          <w:rPr>
            <w:lang w:eastAsia="en-US"/>
          </w:rPr>
          <w:t xml:space="preserve">outreach and communications efforts of </w:t>
        </w:r>
      </w:ins>
      <w:ins w:id="55" w:author="Stewart" w:date="2014-11-11T09:58:00Z">
        <w:r>
          <w:rPr>
            <w:lang w:eastAsia="en-US"/>
          </w:rPr>
          <w:t xml:space="preserve">partner agencies should support </w:t>
        </w:r>
      </w:ins>
      <w:ins w:id="56" w:author="Stewart" w:date="2014-11-11T09:57:00Z">
        <w:r>
          <w:rPr>
            <w:lang w:eastAsia="en-US"/>
          </w:rPr>
          <w:t>the communications efforts of the IBCS and its Management Committee in close collaboration with the GFCS Office.</w:t>
        </w:r>
      </w:ins>
    </w:p>
    <w:p w14:paraId="77973673" w14:textId="77777777" w:rsidR="005B5FBB" w:rsidRPr="00C02F6E" w:rsidRDefault="005B5FBB" w:rsidP="005B5FBB">
      <w:pPr>
        <w:pStyle w:val="WMOBodyText"/>
        <w:tabs>
          <w:tab w:val="clear" w:pos="1134"/>
          <w:tab w:val="left" w:pos="0"/>
        </w:tabs>
        <w:jc w:val="both"/>
      </w:pPr>
    </w:p>
    <w:p w14:paraId="7F10D7F4" w14:textId="0A92D018" w:rsidR="00706BBC" w:rsidRPr="00C02F6E" w:rsidRDefault="00706BBC">
      <w:pPr>
        <w:tabs>
          <w:tab w:val="clear" w:pos="1134"/>
        </w:tabs>
        <w:jc w:val="left"/>
        <w:rPr>
          <w:szCs w:val="22"/>
          <w:lang w:eastAsia="zh-TW"/>
        </w:rPr>
      </w:pPr>
      <w:r w:rsidRPr="00C02F6E">
        <w:br w:type="page"/>
      </w:r>
    </w:p>
    <w:p w14:paraId="4439A759" w14:textId="668A2212" w:rsidR="00741952" w:rsidRPr="00C02F6E" w:rsidRDefault="00741952" w:rsidP="00B35CF9">
      <w:pPr>
        <w:pStyle w:val="WMOBodyText"/>
        <w:tabs>
          <w:tab w:val="clear" w:pos="1134"/>
          <w:tab w:val="left" w:pos="0"/>
        </w:tabs>
        <w:jc w:val="center"/>
        <w:rPr>
          <w:b/>
        </w:rPr>
      </w:pPr>
      <w:r w:rsidRPr="00C02F6E">
        <w:rPr>
          <w:b/>
        </w:rPr>
        <w:lastRenderedPageBreak/>
        <w:t>Annex to paragraph 4.1.1</w:t>
      </w:r>
      <w:r w:rsidR="00B35CF9">
        <w:rPr>
          <w:b/>
        </w:rPr>
        <w:t xml:space="preserve"> of the general summary</w:t>
      </w:r>
    </w:p>
    <w:p w14:paraId="72D5D6F9" w14:textId="77777777" w:rsidR="00741952" w:rsidRPr="00C02F6E" w:rsidRDefault="00741952" w:rsidP="005B5FBB">
      <w:pPr>
        <w:pStyle w:val="WMOBodyText"/>
        <w:tabs>
          <w:tab w:val="clear" w:pos="1134"/>
          <w:tab w:val="left" w:pos="0"/>
        </w:tabs>
        <w:jc w:val="both"/>
      </w:pPr>
    </w:p>
    <w:p w14:paraId="10A4FFE7" w14:textId="1AE11FDC" w:rsidR="00741952" w:rsidRPr="00C02F6E" w:rsidRDefault="00B35CF9" w:rsidP="00B35CF9">
      <w:pPr>
        <w:jc w:val="center"/>
        <w:rPr>
          <w:b/>
        </w:rPr>
      </w:pPr>
      <w:r w:rsidRPr="00C02F6E">
        <w:rPr>
          <w:b/>
        </w:rPr>
        <w:t>LIST OF PARTICIPANTS</w:t>
      </w:r>
    </w:p>
    <w:p w14:paraId="24F9F4B2" w14:textId="77777777" w:rsidR="00741952" w:rsidRPr="00C02F6E" w:rsidRDefault="00741952" w:rsidP="00B35CF9">
      <w:pPr>
        <w:pStyle w:val="WMOBodyText"/>
        <w:jc w:val="center"/>
        <w:rPr>
          <w:lang w:eastAsia="en-US"/>
        </w:rPr>
      </w:pPr>
    </w:p>
    <w:tbl>
      <w:tblPr>
        <w:tblW w:w="7740" w:type="dxa"/>
        <w:tblInd w:w="828" w:type="dxa"/>
        <w:tblLook w:val="04A0" w:firstRow="1" w:lastRow="0" w:firstColumn="1" w:lastColumn="0" w:noHBand="0" w:noVBand="1"/>
      </w:tblPr>
      <w:tblGrid>
        <w:gridCol w:w="3240"/>
        <w:gridCol w:w="4500"/>
      </w:tblGrid>
      <w:tr w:rsidR="00741952" w:rsidRPr="00C02F6E" w14:paraId="0E6E2A63" w14:textId="77777777" w:rsidTr="0037444D">
        <w:trPr>
          <w:trHeight w:val="255"/>
        </w:trPr>
        <w:tc>
          <w:tcPr>
            <w:tcW w:w="3240" w:type="dxa"/>
            <w:tcBorders>
              <w:top w:val="single" w:sz="4" w:space="0" w:color="auto"/>
              <w:left w:val="single" w:sz="4" w:space="0" w:color="auto"/>
              <w:bottom w:val="nil"/>
              <w:right w:val="single" w:sz="4" w:space="0" w:color="auto"/>
            </w:tcBorders>
            <w:shd w:val="clear" w:color="000000" w:fill="FFCC99"/>
            <w:hideMark/>
          </w:tcPr>
          <w:p w14:paraId="242D17D9" w14:textId="49900061" w:rsidR="00741952" w:rsidRPr="00C02F6E" w:rsidRDefault="00741952" w:rsidP="00B35CF9">
            <w:pPr>
              <w:jc w:val="center"/>
              <w:rPr>
                <w:rFonts w:eastAsia="Times New Roman"/>
                <w:b/>
                <w:bCs/>
                <w:sz w:val="20"/>
              </w:rPr>
            </w:pPr>
            <w:r w:rsidRPr="00C02F6E">
              <w:rPr>
                <w:rFonts w:eastAsia="Times New Roman"/>
                <w:b/>
                <w:bCs/>
                <w:sz w:val="20"/>
              </w:rPr>
              <w:t>Organization</w:t>
            </w:r>
          </w:p>
        </w:tc>
        <w:tc>
          <w:tcPr>
            <w:tcW w:w="4500" w:type="dxa"/>
            <w:tcBorders>
              <w:top w:val="single" w:sz="4" w:space="0" w:color="auto"/>
              <w:left w:val="nil"/>
              <w:bottom w:val="nil"/>
              <w:right w:val="single" w:sz="4" w:space="0" w:color="auto"/>
            </w:tcBorders>
            <w:shd w:val="clear" w:color="000000" w:fill="FFCC99"/>
            <w:hideMark/>
          </w:tcPr>
          <w:p w14:paraId="70F8A8BC" w14:textId="77777777" w:rsidR="00741952" w:rsidRPr="00C02F6E" w:rsidRDefault="00741952" w:rsidP="00B35CF9">
            <w:pPr>
              <w:jc w:val="center"/>
              <w:rPr>
                <w:rFonts w:eastAsia="Times New Roman"/>
                <w:b/>
                <w:bCs/>
                <w:sz w:val="20"/>
              </w:rPr>
            </w:pPr>
            <w:r w:rsidRPr="00C02F6E">
              <w:rPr>
                <w:rFonts w:eastAsia="Times New Roman"/>
                <w:b/>
                <w:bCs/>
                <w:sz w:val="20"/>
              </w:rPr>
              <w:t>Name</w:t>
            </w:r>
          </w:p>
        </w:tc>
      </w:tr>
      <w:tr w:rsidR="00741952" w:rsidRPr="00C02F6E" w14:paraId="109B1863" w14:textId="77777777" w:rsidTr="0037444D">
        <w:trPr>
          <w:trHeight w:val="435"/>
        </w:trPr>
        <w:tc>
          <w:tcPr>
            <w:tcW w:w="3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5CD5A2" w14:textId="77777777" w:rsidR="00741952" w:rsidRPr="00C02F6E" w:rsidRDefault="00741952" w:rsidP="0037444D">
            <w:pPr>
              <w:rPr>
                <w:rFonts w:eastAsia="Times New Roman"/>
                <w:sz w:val="20"/>
              </w:rPr>
            </w:pPr>
            <w:r w:rsidRPr="00C02F6E">
              <w:rPr>
                <w:rFonts w:eastAsia="Times New Roman"/>
                <w:sz w:val="20"/>
              </w:rPr>
              <w:t>European Commission</w:t>
            </w:r>
          </w:p>
        </w:tc>
        <w:tc>
          <w:tcPr>
            <w:tcW w:w="4500" w:type="dxa"/>
            <w:tcBorders>
              <w:top w:val="single" w:sz="4" w:space="0" w:color="auto"/>
              <w:left w:val="nil"/>
              <w:bottom w:val="single" w:sz="4" w:space="0" w:color="auto"/>
              <w:right w:val="single" w:sz="4" w:space="0" w:color="auto"/>
            </w:tcBorders>
            <w:shd w:val="clear" w:color="auto" w:fill="auto"/>
            <w:noWrap/>
            <w:vAlign w:val="center"/>
            <w:hideMark/>
          </w:tcPr>
          <w:p w14:paraId="0B7C6E23" w14:textId="77777777" w:rsidR="00741952" w:rsidRPr="00C02F6E" w:rsidRDefault="00741952" w:rsidP="0037444D">
            <w:pPr>
              <w:rPr>
                <w:rFonts w:eastAsia="Times New Roman"/>
                <w:szCs w:val="22"/>
              </w:rPr>
            </w:pPr>
            <w:r w:rsidRPr="00C02F6E">
              <w:rPr>
                <w:rFonts w:eastAsia="Times New Roman"/>
                <w:szCs w:val="22"/>
              </w:rPr>
              <w:t>Christian ATZEN</w:t>
            </w:r>
          </w:p>
          <w:p w14:paraId="3F99F6BA" w14:textId="346B71B0" w:rsidR="00741952" w:rsidRPr="00C02F6E" w:rsidRDefault="00741952" w:rsidP="0037444D">
            <w:pPr>
              <w:rPr>
                <w:rFonts w:eastAsia="Times New Roman"/>
                <w:szCs w:val="22"/>
              </w:rPr>
            </w:pPr>
            <w:r w:rsidRPr="00C02F6E">
              <w:rPr>
                <w:rFonts w:eastAsia="Times New Roman"/>
                <w:szCs w:val="22"/>
              </w:rPr>
              <w:t>E</w:t>
            </w:r>
            <w:r w:rsidR="00B35CF9">
              <w:rPr>
                <w:rFonts w:eastAsia="Times New Roman"/>
                <w:szCs w:val="22"/>
              </w:rPr>
              <w:t>-</w:t>
            </w:r>
            <w:r w:rsidRPr="00C02F6E">
              <w:rPr>
                <w:rFonts w:eastAsia="Times New Roman"/>
                <w:szCs w:val="22"/>
              </w:rPr>
              <w:t xml:space="preserve">mail: </w:t>
            </w:r>
            <w:hyperlink r:id="rId9" w:history="1">
              <w:r w:rsidRPr="00C02F6E">
                <w:rPr>
                  <w:rStyle w:val="Hyperlink"/>
                  <w:rFonts w:eastAsia="Times New Roman" w:cs="Arial"/>
                  <w:szCs w:val="22"/>
                </w:rPr>
                <w:t>Christian.Atzen@ec.europa.eu</w:t>
              </w:r>
            </w:hyperlink>
          </w:p>
        </w:tc>
      </w:tr>
      <w:tr w:rsidR="00741952" w:rsidRPr="001E680A" w14:paraId="65289A4A" w14:textId="77777777" w:rsidTr="0037444D">
        <w:trPr>
          <w:trHeight w:val="435"/>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29034723" w14:textId="77777777" w:rsidR="00741952" w:rsidRPr="00C02F6E" w:rsidRDefault="00741952" w:rsidP="0037444D">
            <w:pPr>
              <w:rPr>
                <w:rFonts w:eastAsia="Times New Roman"/>
                <w:sz w:val="20"/>
              </w:rPr>
            </w:pPr>
            <w:r w:rsidRPr="00C02F6E">
              <w:rPr>
                <w:rFonts w:eastAsia="Times New Roman"/>
                <w:sz w:val="20"/>
              </w:rPr>
              <w:t>FAO</w:t>
            </w:r>
          </w:p>
        </w:tc>
        <w:tc>
          <w:tcPr>
            <w:tcW w:w="4500" w:type="dxa"/>
            <w:tcBorders>
              <w:top w:val="nil"/>
              <w:left w:val="nil"/>
              <w:bottom w:val="single" w:sz="4" w:space="0" w:color="auto"/>
              <w:right w:val="single" w:sz="4" w:space="0" w:color="auto"/>
            </w:tcBorders>
            <w:shd w:val="clear" w:color="auto" w:fill="auto"/>
            <w:hideMark/>
          </w:tcPr>
          <w:p w14:paraId="7DCCD3E4" w14:textId="77777777" w:rsidR="00741952" w:rsidRPr="00DF3D07" w:rsidRDefault="00741952" w:rsidP="0037444D">
            <w:pPr>
              <w:rPr>
                <w:rFonts w:eastAsia="Times New Roman"/>
                <w:szCs w:val="22"/>
                <w:lang w:val="fr-CH"/>
              </w:rPr>
            </w:pPr>
            <w:r w:rsidRPr="00DF3D07">
              <w:rPr>
                <w:rFonts w:eastAsia="Times New Roman"/>
                <w:szCs w:val="22"/>
                <w:lang w:val="fr-CH"/>
              </w:rPr>
              <w:t>Paul MUNRO-FAURE</w:t>
            </w:r>
          </w:p>
          <w:p w14:paraId="35E9CB4A" w14:textId="18F54EB9" w:rsidR="00741952" w:rsidRPr="00DF3D07" w:rsidRDefault="00741952" w:rsidP="0037444D">
            <w:pPr>
              <w:rPr>
                <w:rFonts w:eastAsia="Times New Roman"/>
                <w:szCs w:val="22"/>
                <w:lang w:val="fr-CH"/>
              </w:rPr>
            </w:pPr>
            <w:r w:rsidRPr="00DF3D07">
              <w:rPr>
                <w:rFonts w:eastAsia="Times New Roman"/>
                <w:szCs w:val="22"/>
                <w:lang w:val="fr-CH"/>
              </w:rPr>
              <w:t>E</w:t>
            </w:r>
            <w:r w:rsidR="00B35CF9">
              <w:rPr>
                <w:rFonts w:eastAsia="Times New Roman"/>
                <w:szCs w:val="22"/>
                <w:lang w:val="fr-CH"/>
              </w:rPr>
              <w:t>-</w:t>
            </w:r>
            <w:r w:rsidRPr="00DF3D07">
              <w:rPr>
                <w:rFonts w:eastAsia="Times New Roman"/>
                <w:szCs w:val="22"/>
                <w:lang w:val="fr-CH"/>
              </w:rPr>
              <w:t xml:space="preserve">mail: </w:t>
            </w:r>
            <w:r w:rsidR="004C4B65">
              <w:fldChar w:fldCharType="begin"/>
            </w:r>
            <w:r w:rsidR="004C4B65" w:rsidRPr="008332A8">
              <w:rPr>
                <w:lang w:val="fr-CH"/>
                <w:rPrChange w:id="57" w:author="Stewart" w:date="2014-11-11T09:43:00Z">
                  <w:rPr/>
                </w:rPrChange>
              </w:rPr>
              <w:instrText xml:space="preserve"> HYPERLINK "mailto:Paul.MunroFaure@fao.org" </w:instrText>
            </w:r>
            <w:r w:rsidR="004C4B65">
              <w:fldChar w:fldCharType="separate"/>
            </w:r>
            <w:r w:rsidRPr="00DF3D07">
              <w:rPr>
                <w:rStyle w:val="Hyperlink"/>
                <w:rFonts w:eastAsia="Times New Roman" w:cs="Arial"/>
                <w:szCs w:val="22"/>
                <w:lang w:val="fr-CH"/>
              </w:rPr>
              <w:t>Paul.MunroFaure@fao.org</w:t>
            </w:r>
            <w:r w:rsidR="004C4B65">
              <w:rPr>
                <w:rStyle w:val="Hyperlink"/>
                <w:rFonts w:eastAsia="Times New Roman" w:cs="Arial"/>
                <w:szCs w:val="22"/>
                <w:lang w:val="fr-CH"/>
              </w:rPr>
              <w:fldChar w:fldCharType="end"/>
            </w:r>
            <w:r w:rsidRPr="00DF3D07">
              <w:rPr>
                <w:rFonts w:eastAsia="Times New Roman"/>
                <w:szCs w:val="22"/>
                <w:lang w:val="fr-CH"/>
              </w:rPr>
              <w:t xml:space="preserve"> </w:t>
            </w:r>
          </w:p>
        </w:tc>
      </w:tr>
      <w:tr w:rsidR="00741952" w:rsidRPr="001E680A" w14:paraId="592E9833" w14:textId="77777777" w:rsidTr="0037444D">
        <w:trPr>
          <w:trHeight w:val="435"/>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61B402DD" w14:textId="77777777" w:rsidR="00741952" w:rsidRPr="00C02F6E" w:rsidRDefault="00741952" w:rsidP="0037444D">
            <w:pPr>
              <w:rPr>
                <w:rFonts w:eastAsia="Times New Roman"/>
                <w:sz w:val="20"/>
              </w:rPr>
            </w:pPr>
            <w:r w:rsidRPr="00C02F6E">
              <w:rPr>
                <w:rFonts w:eastAsia="Times New Roman"/>
                <w:sz w:val="20"/>
              </w:rPr>
              <w:t>FAO</w:t>
            </w:r>
          </w:p>
        </w:tc>
        <w:tc>
          <w:tcPr>
            <w:tcW w:w="4500" w:type="dxa"/>
            <w:tcBorders>
              <w:top w:val="nil"/>
              <w:left w:val="nil"/>
              <w:bottom w:val="single" w:sz="4" w:space="0" w:color="auto"/>
              <w:right w:val="single" w:sz="4" w:space="0" w:color="auto"/>
            </w:tcBorders>
            <w:shd w:val="clear" w:color="auto" w:fill="auto"/>
            <w:hideMark/>
          </w:tcPr>
          <w:p w14:paraId="51DECD66" w14:textId="77777777" w:rsidR="00741952" w:rsidRPr="005E0C5D" w:rsidRDefault="00741952" w:rsidP="0037444D">
            <w:pPr>
              <w:rPr>
                <w:rFonts w:eastAsia="Times New Roman"/>
                <w:szCs w:val="22"/>
                <w:lang w:val="es-ES_tradnl"/>
                <w:rPrChange w:id="58" w:author="WMO-Guest" w:date="2014-11-12T11:55:00Z">
                  <w:rPr>
                    <w:rFonts w:eastAsia="Times New Roman"/>
                    <w:szCs w:val="22"/>
                  </w:rPr>
                </w:rPrChange>
              </w:rPr>
            </w:pPr>
            <w:proofErr w:type="spellStart"/>
            <w:r w:rsidRPr="005E0C5D">
              <w:rPr>
                <w:rFonts w:eastAsia="Times New Roman"/>
                <w:szCs w:val="22"/>
                <w:lang w:val="es-ES_tradnl"/>
                <w:rPrChange w:id="59" w:author="WMO-Guest" w:date="2014-11-12T11:55:00Z">
                  <w:rPr>
                    <w:rFonts w:eastAsia="Times New Roman"/>
                    <w:szCs w:val="22"/>
                  </w:rPr>
                </w:rPrChange>
              </w:rPr>
              <w:t>Selvaraju</w:t>
            </w:r>
            <w:proofErr w:type="spellEnd"/>
            <w:r w:rsidRPr="005E0C5D">
              <w:rPr>
                <w:rFonts w:eastAsia="Times New Roman"/>
                <w:szCs w:val="22"/>
                <w:lang w:val="es-ES_tradnl"/>
                <w:rPrChange w:id="60" w:author="WMO-Guest" w:date="2014-11-12T11:55:00Z">
                  <w:rPr>
                    <w:rFonts w:eastAsia="Times New Roman"/>
                    <w:szCs w:val="22"/>
                  </w:rPr>
                </w:rPrChange>
              </w:rPr>
              <w:t xml:space="preserve"> RAMASAMY</w:t>
            </w:r>
          </w:p>
          <w:p w14:paraId="6B7A9838" w14:textId="15D9C442" w:rsidR="00741952" w:rsidRPr="005E0C5D" w:rsidRDefault="00741952" w:rsidP="0037444D">
            <w:pPr>
              <w:rPr>
                <w:rFonts w:eastAsia="Times New Roman"/>
                <w:szCs w:val="22"/>
                <w:lang w:val="es-ES_tradnl"/>
                <w:rPrChange w:id="61" w:author="WMO-Guest" w:date="2014-11-12T11:55:00Z">
                  <w:rPr>
                    <w:rFonts w:eastAsia="Times New Roman"/>
                    <w:szCs w:val="22"/>
                    <w:lang w:val="fr-CH"/>
                  </w:rPr>
                </w:rPrChange>
              </w:rPr>
            </w:pPr>
            <w:r w:rsidRPr="005E0C5D">
              <w:rPr>
                <w:rFonts w:eastAsia="Times New Roman"/>
                <w:szCs w:val="22"/>
                <w:lang w:val="es-ES_tradnl"/>
                <w:rPrChange w:id="62" w:author="WMO-Guest" w:date="2014-11-12T11:55:00Z">
                  <w:rPr>
                    <w:rFonts w:eastAsia="Times New Roman"/>
                    <w:szCs w:val="22"/>
                    <w:lang w:val="fr-CH"/>
                  </w:rPr>
                </w:rPrChange>
              </w:rPr>
              <w:t>E</w:t>
            </w:r>
            <w:r w:rsidR="00B35CF9" w:rsidRPr="005E0C5D">
              <w:rPr>
                <w:rFonts w:eastAsia="Times New Roman"/>
                <w:szCs w:val="22"/>
                <w:lang w:val="es-ES_tradnl"/>
                <w:rPrChange w:id="63" w:author="WMO-Guest" w:date="2014-11-12T11:55:00Z">
                  <w:rPr>
                    <w:rFonts w:eastAsia="Times New Roman"/>
                    <w:szCs w:val="22"/>
                    <w:lang w:val="fr-CH"/>
                  </w:rPr>
                </w:rPrChange>
              </w:rPr>
              <w:t>-</w:t>
            </w:r>
            <w:r w:rsidRPr="005E0C5D">
              <w:rPr>
                <w:rFonts w:eastAsia="Times New Roman"/>
                <w:szCs w:val="22"/>
                <w:lang w:val="es-ES_tradnl"/>
                <w:rPrChange w:id="64" w:author="WMO-Guest" w:date="2014-11-12T11:55:00Z">
                  <w:rPr>
                    <w:rFonts w:eastAsia="Times New Roman"/>
                    <w:szCs w:val="22"/>
                    <w:lang w:val="fr-CH"/>
                  </w:rPr>
                </w:rPrChange>
              </w:rPr>
              <w:t xml:space="preserve">mail: </w:t>
            </w:r>
            <w:r w:rsidR="00C414AD">
              <w:fldChar w:fldCharType="begin"/>
            </w:r>
            <w:r w:rsidR="00C414AD" w:rsidRPr="005E0C5D">
              <w:rPr>
                <w:lang w:val="es-ES_tradnl"/>
                <w:rPrChange w:id="65" w:author="WMO-Guest" w:date="2014-11-12T11:55:00Z">
                  <w:rPr/>
                </w:rPrChange>
              </w:rPr>
              <w:instrText xml:space="preserve"> HYPERLINK "mailto:Selvaraju.Ramasamy@fao.org" </w:instrText>
            </w:r>
            <w:r w:rsidR="00C414AD">
              <w:fldChar w:fldCharType="separate"/>
            </w:r>
            <w:r w:rsidRPr="005E0C5D">
              <w:rPr>
                <w:rStyle w:val="Hyperlink"/>
                <w:rFonts w:eastAsia="Times New Roman" w:cs="Arial"/>
                <w:szCs w:val="22"/>
                <w:lang w:val="es-ES_tradnl"/>
                <w:rPrChange w:id="66" w:author="WMO-Guest" w:date="2014-11-12T11:55:00Z">
                  <w:rPr>
                    <w:rStyle w:val="Hyperlink"/>
                    <w:rFonts w:eastAsia="Times New Roman" w:cs="Arial"/>
                    <w:szCs w:val="22"/>
                    <w:lang w:val="fr-CH"/>
                  </w:rPr>
                </w:rPrChange>
              </w:rPr>
              <w:t>Selvaraju.Ramasamy@fao.org</w:t>
            </w:r>
            <w:r w:rsidR="00C414AD">
              <w:rPr>
                <w:rStyle w:val="Hyperlink"/>
                <w:rFonts w:eastAsia="Times New Roman" w:cs="Arial"/>
                <w:szCs w:val="22"/>
                <w:lang w:val="fr-CH"/>
              </w:rPr>
              <w:fldChar w:fldCharType="end"/>
            </w:r>
            <w:r w:rsidRPr="005E0C5D">
              <w:rPr>
                <w:rFonts w:eastAsia="Times New Roman"/>
                <w:szCs w:val="22"/>
                <w:lang w:val="es-ES_tradnl"/>
                <w:rPrChange w:id="67" w:author="WMO-Guest" w:date="2014-11-12T11:55:00Z">
                  <w:rPr>
                    <w:rFonts w:eastAsia="Times New Roman"/>
                    <w:szCs w:val="22"/>
                    <w:lang w:val="fr-CH"/>
                  </w:rPr>
                </w:rPrChange>
              </w:rPr>
              <w:t xml:space="preserve"> </w:t>
            </w:r>
          </w:p>
        </w:tc>
      </w:tr>
      <w:tr w:rsidR="00741952" w:rsidRPr="00C02F6E" w14:paraId="2AB9F5CC" w14:textId="77777777" w:rsidTr="0037444D">
        <w:trPr>
          <w:trHeight w:val="435"/>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6B91C01B" w14:textId="77777777" w:rsidR="00741952" w:rsidRPr="00C02F6E" w:rsidRDefault="00741952" w:rsidP="0037444D">
            <w:pPr>
              <w:rPr>
                <w:rFonts w:eastAsia="Times New Roman"/>
                <w:sz w:val="20"/>
              </w:rPr>
            </w:pPr>
            <w:r w:rsidRPr="00C02F6E">
              <w:rPr>
                <w:rFonts w:eastAsia="Times New Roman"/>
                <w:sz w:val="20"/>
              </w:rPr>
              <w:t>ICSU/Future Earth</w:t>
            </w:r>
          </w:p>
        </w:tc>
        <w:tc>
          <w:tcPr>
            <w:tcW w:w="4500" w:type="dxa"/>
            <w:tcBorders>
              <w:top w:val="nil"/>
              <w:left w:val="nil"/>
              <w:bottom w:val="single" w:sz="4" w:space="0" w:color="auto"/>
              <w:right w:val="single" w:sz="4" w:space="0" w:color="auto"/>
            </w:tcBorders>
            <w:shd w:val="clear" w:color="auto" w:fill="auto"/>
            <w:vAlign w:val="center"/>
            <w:hideMark/>
          </w:tcPr>
          <w:p w14:paraId="5183B502" w14:textId="77777777" w:rsidR="00741952" w:rsidRPr="00C02F6E" w:rsidRDefault="00741952" w:rsidP="0037444D">
            <w:pPr>
              <w:rPr>
                <w:rFonts w:eastAsia="Times New Roman"/>
                <w:szCs w:val="22"/>
              </w:rPr>
            </w:pPr>
            <w:r w:rsidRPr="00C02F6E">
              <w:rPr>
                <w:rFonts w:eastAsia="Times New Roman"/>
                <w:szCs w:val="22"/>
              </w:rPr>
              <w:t>Diana GREENSLADE</w:t>
            </w:r>
          </w:p>
          <w:p w14:paraId="44C3E877" w14:textId="5E4AE287" w:rsidR="00741952" w:rsidRPr="00C02F6E" w:rsidRDefault="00741952" w:rsidP="0037444D">
            <w:pPr>
              <w:rPr>
                <w:rFonts w:eastAsia="Times New Roman"/>
                <w:szCs w:val="22"/>
              </w:rPr>
            </w:pPr>
            <w:r w:rsidRPr="00C02F6E">
              <w:rPr>
                <w:rFonts w:eastAsia="Times New Roman"/>
                <w:szCs w:val="22"/>
              </w:rPr>
              <w:t>E</w:t>
            </w:r>
            <w:r w:rsidR="00B35CF9">
              <w:rPr>
                <w:rFonts w:eastAsia="Times New Roman"/>
                <w:szCs w:val="22"/>
              </w:rPr>
              <w:t>-</w:t>
            </w:r>
            <w:r w:rsidRPr="00C02F6E">
              <w:rPr>
                <w:rFonts w:eastAsia="Times New Roman"/>
                <w:szCs w:val="22"/>
              </w:rPr>
              <w:t xml:space="preserve">mail. </w:t>
            </w:r>
            <w:hyperlink r:id="rId10" w:history="1">
              <w:r w:rsidRPr="00C02F6E">
                <w:rPr>
                  <w:rStyle w:val="Hyperlink"/>
                  <w:rFonts w:eastAsia="Times New Roman" w:cs="Arial"/>
                  <w:szCs w:val="22"/>
                </w:rPr>
                <w:t>diana@icsu.org</w:t>
              </w:r>
            </w:hyperlink>
            <w:r w:rsidRPr="00C02F6E">
              <w:rPr>
                <w:rFonts w:eastAsia="Times New Roman"/>
                <w:szCs w:val="22"/>
              </w:rPr>
              <w:t xml:space="preserve"> </w:t>
            </w:r>
          </w:p>
        </w:tc>
      </w:tr>
      <w:tr w:rsidR="00741952" w:rsidRPr="00C02F6E" w14:paraId="7F20F51E" w14:textId="77777777" w:rsidTr="0037444D">
        <w:trPr>
          <w:trHeight w:val="435"/>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3B176169" w14:textId="77777777" w:rsidR="00741952" w:rsidRPr="00C02F6E" w:rsidRDefault="00741952" w:rsidP="0037444D">
            <w:pPr>
              <w:rPr>
                <w:rFonts w:eastAsia="Times New Roman"/>
                <w:sz w:val="20"/>
              </w:rPr>
            </w:pPr>
            <w:r w:rsidRPr="00C02F6E">
              <w:rPr>
                <w:rFonts w:eastAsia="Times New Roman"/>
                <w:sz w:val="20"/>
              </w:rPr>
              <w:t>IFRC</w:t>
            </w:r>
          </w:p>
        </w:tc>
        <w:tc>
          <w:tcPr>
            <w:tcW w:w="4500" w:type="dxa"/>
            <w:tcBorders>
              <w:top w:val="nil"/>
              <w:left w:val="nil"/>
              <w:bottom w:val="single" w:sz="4" w:space="0" w:color="auto"/>
              <w:right w:val="single" w:sz="4" w:space="0" w:color="auto"/>
            </w:tcBorders>
            <w:shd w:val="clear" w:color="auto" w:fill="auto"/>
            <w:vAlign w:val="center"/>
            <w:hideMark/>
          </w:tcPr>
          <w:p w14:paraId="0B00CBDE" w14:textId="77777777" w:rsidR="00741952" w:rsidRPr="00C02F6E" w:rsidRDefault="00741952" w:rsidP="0037444D">
            <w:pPr>
              <w:rPr>
                <w:rFonts w:eastAsia="Times New Roman"/>
                <w:szCs w:val="22"/>
              </w:rPr>
            </w:pPr>
            <w:r w:rsidRPr="00C02F6E">
              <w:rPr>
                <w:rFonts w:eastAsia="Times New Roman"/>
                <w:szCs w:val="22"/>
              </w:rPr>
              <w:t>Robert KAUFMAN</w:t>
            </w:r>
          </w:p>
          <w:p w14:paraId="3899CB81" w14:textId="79E14AFA" w:rsidR="00741952" w:rsidRPr="00C02F6E" w:rsidRDefault="00741952" w:rsidP="0037444D">
            <w:pPr>
              <w:rPr>
                <w:rFonts w:eastAsia="Times New Roman"/>
                <w:szCs w:val="22"/>
              </w:rPr>
            </w:pPr>
            <w:r w:rsidRPr="00C02F6E">
              <w:rPr>
                <w:rFonts w:eastAsia="Times New Roman"/>
                <w:szCs w:val="22"/>
              </w:rPr>
              <w:t>E</w:t>
            </w:r>
            <w:r w:rsidR="00B35CF9">
              <w:rPr>
                <w:rFonts w:eastAsia="Times New Roman"/>
                <w:szCs w:val="22"/>
              </w:rPr>
              <w:t>-</w:t>
            </w:r>
            <w:r w:rsidRPr="00C02F6E">
              <w:rPr>
                <w:rFonts w:eastAsia="Times New Roman"/>
                <w:szCs w:val="22"/>
              </w:rPr>
              <w:t xml:space="preserve">mail: </w:t>
            </w:r>
            <w:hyperlink r:id="rId11" w:history="1">
              <w:r w:rsidRPr="00C02F6E">
                <w:rPr>
                  <w:rStyle w:val="Hyperlink"/>
                  <w:rFonts w:eastAsia="Times New Roman" w:cs="Arial"/>
                  <w:szCs w:val="22"/>
                </w:rPr>
                <w:t>robert.kaufman@ifrc.org</w:t>
              </w:r>
            </w:hyperlink>
            <w:r w:rsidRPr="00C02F6E">
              <w:rPr>
                <w:rFonts w:eastAsia="Times New Roman"/>
                <w:szCs w:val="22"/>
              </w:rPr>
              <w:t xml:space="preserve"> </w:t>
            </w:r>
          </w:p>
        </w:tc>
      </w:tr>
      <w:tr w:rsidR="00741952" w:rsidRPr="00B35CF9" w14:paraId="18D37E13" w14:textId="77777777" w:rsidTr="0037444D">
        <w:trPr>
          <w:trHeight w:val="435"/>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2E687743" w14:textId="77777777" w:rsidR="00741952" w:rsidRPr="00C02F6E" w:rsidRDefault="00741952" w:rsidP="0037444D">
            <w:pPr>
              <w:rPr>
                <w:rFonts w:eastAsia="Times New Roman"/>
                <w:sz w:val="20"/>
              </w:rPr>
            </w:pPr>
            <w:r w:rsidRPr="00C02F6E">
              <w:rPr>
                <w:rFonts w:eastAsia="Times New Roman"/>
                <w:sz w:val="20"/>
              </w:rPr>
              <w:t>IUGG</w:t>
            </w:r>
          </w:p>
        </w:tc>
        <w:tc>
          <w:tcPr>
            <w:tcW w:w="4500" w:type="dxa"/>
            <w:tcBorders>
              <w:top w:val="nil"/>
              <w:left w:val="nil"/>
              <w:bottom w:val="single" w:sz="4" w:space="0" w:color="auto"/>
              <w:right w:val="single" w:sz="4" w:space="0" w:color="auto"/>
            </w:tcBorders>
            <w:shd w:val="clear" w:color="auto" w:fill="auto"/>
            <w:vAlign w:val="center"/>
            <w:hideMark/>
          </w:tcPr>
          <w:p w14:paraId="78B40673" w14:textId="77777777" w:rsidR="00741952" w:rsidRPr="00C02F6E" w:rsidRDefault="00741952" w:rsidP="0037444D">
            <w:pPr>
              <w:rPr>
                <w:rFonts w:eastAsia="Times New Roman"/>
                <w:szCs w:val="22"/>
              </w:rPr>
            </w:pPr>
            <w:r w:rsidRPr="00C02F6E">
              <w:rPr>
                <w:rFonts w:eastAsia="Times New Roman"/>
                <w:szCs w:val="22"/>
              </w:rPr>
              <w:t>Arthur ASKEW</w:t>
            </w:r>
          </w:p>
          <w:p w14:paraId="2D686410" w14:textId="53065546" w:rsidR="00741952" w:rsidRPr="000D1897" w:rsidRDefault="00741952" w:rsidP="0037444D">
            <w:pPr>
              <w:rPr>
                <w:rFonts w:eastAsia="Times New Roman"/>
                <w:szCs w:val="22"/>
                <w:lang w:val="en-US"/>
              </w:rPr>
            </w:pPr>
            <w:r w:rsidRPr="000D1897">
              <w:rPr>
                <w:rFonts w:eastAsia="Times New Roman"/>
                <w:szCs w:val="22"/>
                <w:lang w:val="en-US"/>
              </w:rPr>
              <w:t>E</w:t>
            </w:r>
            <w:r w:rsidR="00B35CF9" w:rsidRPr="000D1897">
              <w:rPr>
                <w:rFonts w:eastAsia="Times New Roman"/>
                <w:szCs w:val="22"/>
                <w:lang w:val="en-US"/>
              </w:rPr>
              <w:t>-</w:t>
            </w:r>
            <w:r w:rsidRPr="000D1897">
              <w:rPr>
                <w:rFonts w:eastAsia="Times New Roman"/>
                <w:szCs w:val="22"/>
                <w:lang w:val="en-US"/>
              </w:rPr>
              <w:t xml:space="preserve">mail: </w:t>
            </w:r>
            <w:hyperlink r:id="rId12" w:history="1">
              <w:r w:rsidRPr="000D1897">
                <w:rPr>
                  <w:rStyle w:val="Hyperlink"/>
                  <w:rFonts w:eastAsia="Times New Roman" w:cs="Arial"/>
                  <w:szCs w:val="22"/>
                  <w:lang w:val="en-US"/>
                </w:rPr>
                <w:t>arthuraskewge@bluewin.ch</w:t>
              </w:r>
            </w:hyperlink>
            <w:r w:rsidRPr="000D1897">
              <w:rPr>
                <w:rFonts w:eastAsia="Times New Roman"/>
                <w:szCs w:val="22"/>
                <w:lang w:val="en-US"/>
              </w:rPr>
              <w:t xml:space="preserve"> </w:t>
            </w:r>
          </w:p>
        </w:tc>
      </w:tr>
      <w:tr w:rsidR="00741952" w:rsidRPr="00C02F6E" w14:paraId="00E5C0C5" w14:textId="77777777" w:rsidTr="0037444D">
        <w:trPr>
          <w:trHeight w:val="435"/>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04986497" w14:textId="77777777" w:rsidR="00741952" w:rsidRPr="00C02F6E" w:rsidRDefault="00741952" w:rsidP="0037444D">
            <w:pPr>
              <w:rPr>
                <w:rFonts w:eastAsia="Times New Roman"/>
                <w:sz w:val="20"/>
              </w:rPr>
            </w:pPr>
            <w:r w:rsidRPr="00C02F6E">
              <w:rPr>
                <w:rFonts w:eastAsia="Times New Roman"/>
                <w:sz w:val="20"/>
              </w:rPr>
              <w:t>UNISDR</w:t>
            </w:r>
          </w:p>
        </w:tc>
        <w:tc>
          <w:tcPr>
            <w:tcW w:w="4500" w:type="dxa"/>
            <w:tcBorders>
              <w:top w:val="nil"/>
              <w:left w:val="nil"/>
              <w:bottom w:val="single" w:sz="4" w:space="0" w:color="auto"/>
              <w:right w:val="single" w:sz="4" w:space="0" w:color="auto"/>
            </w:tcBorders>
            <w:shd w:val="clear" w:color="auto" w:fill="auto"/>
            <w:vAlign w:val="center"/>
            <w:hideMark/>
          </w:tcPr>
          <w:p w14:paraId="6557A57B" w14:textId="77777777" w:rsidR="00741952" w:rsidRPr="00C02F6E" w:rsidRDefault="00741952" w:rsidP="0037444D">
            <w:pPr>
              <w:rPr>
                <w:rFonts w:eastAsia="Times New Roman"/>
                <w:szCs w:val="22"/>
              </w:rPr>
            </w:pPr>
            <w:r w:rsidRPr="00C02F6E">
              <w:rPr>
                <w:rFonts w:eastAsia="Times New Roman"/>
                <w:szCs w:val="22"/>
              </w:rPr>
              <w:t>John HARDING</w:t>
            </w:r>
          </w:p>
          <w:p w14:paraId="6E745B76" w14:textId="5C2A6878" w:rsidR="00741952" w:rsidRPr="00C02F6E" w:rsidRDefault="00741952" w:rsidP="0037444D">
            <w:pPr>
              <w:rPr>
                <w:rFonts w:eastAsia="Times New Roman"/>
                <w:szCs w:val="22"/>
              </w:rPr>
            </w:pPr>
            <w:r w:rsidRPr="00C02F6E">
              <w:rPr>
                <w:rFonts w:eastAsia="Times New Roman"/>
                <w:szCs w:val="22"/>
              </w:rPr>
              <w:t>E</w:t>
            </w:r>
            <w:r w:rsidR="00B35CF9">
              <w:rPr>
                <w:rFonts w:eastAsia="Times New Roman"/>
                <w:szCs w:val="22"/>
              </w:rPr>
              <w:t>-</w:t>
            </w:r>
            <w:r w:rsidRPr="00C02F6E">
              <w:rPr>
                <w:rFonts w:eastAsia="Times New Roman"/>
                <w:szCs w:val="22"/>
              </w:rPr>
              <w:t xml:space="preserve">mail: </w:t>
            </w:r>
            <w:hyperlink r:id="rId13" w:history="1">
              <w:r w:rsidRPr="00C02F6E">
                <w:rPr>
                  <w:rStyle w:val="Hyperlink"/>
                  <w:rFonts w:eastAsia="Times New Roman" w:cs="Arial"/>
                  <w:szCs w:val="22"/>
                </w:rPr>
                <w:t>harding@un.org</w:t>
              </w:r>
            </w:hyperlink>
            <w:r w:rsidRPr="00C02F6E">
              <w:rPr>
                <w:rFonts w:eastAsia="Times New Roman"/>
                <w:szCs w:val="22"/>
              </w:rPr>
              <w:t xml:space="preserve"> </w:t>
            </w:r>
          </w:p>
        </w:tc>
      </w:tr>
      <w:tr w:rsidR="00741952" w:rsidRPr="001E680A" w14:paraId="3A418F11" w14:textId="77777777" w:rsidTr="0037444D">
        <w:trPr>
          <w:trHeight w:val="435"/>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092105A2" w14:textId="77777777" w:rsidR="00741952" w:rsidRPr="00C02F6E" w:rsidRDefault="00741952" w:rsidP="0037444D">
            <w:pPr>
              <w:rPr>
                <w:rFonts w:eastAsia="Times New Roman"/>
                <w:sz w:val="20"/>
              </w:rPr>
            </w:pPr>
            <w:r w:rsidRPr="00C02F6E">
              <w:rPr>
                <w:rFonts w:eastAsia="Times New Roman"/>
                <w:sz w:val="20"/>
              </w:rPr>
              <w:t>UNITAR</w:t>
            </w:r>
          </w:p>
        </w:tc>
        <w:tc>
          <w:tcPr>
            <w:tcW w:w="4500" w:type="dxa"/>
            <w:tcBorders>
              <w:top w:val="nil"/>
              <w:left w:val="nil"/>
              <w:bottom w:val="single" w:sz="4" w:space="0" w:color="auto"/>
              <w:right w:val="single" w:sz="4" w:space="0" w:color="auto"/>
            </w:tcBorders>
            <w:shd w:val="clear" w:color="auto" w:fill="auto"/>
            <w:vAlign w:val="center"/>
            <w:hideMark/>
          </w:tcPr>
          <w:p w14:paraId="52E1D6F1" w14:textId="77777777" w:rsidR="00741952" w:rsidRPr="005E0C5D" w:rsidRDefault="00741952" w:rsidP="0037444D">
            <w:pPr>
              <w:rPr>
                <w:rFonts w:eastAsia="Times New Roman"/>
                <w:szCs w:val="22"/>
                <w:lang w:val="es-ES_tradnl"/>
                <w:rPrChange w:id="68" w:author="WMO-Guest" w:date="2014-11-12T11:55:00Z">
                  <w:rPr>
                    <w:rFonts w:eastAsia="Times New Roman"/>
                    <w:szCs w:val="22"/>
                  </w:rPr>
                </w:rPrChange>
              </w:rPr>
            </w:pPr>
            <w:proofErr w:type="spellStart"/>
            <w:r w:rsidRPr="005E0C5D">
              <w:rPr>
                <w:rFonts w:eastAsia="Times New Roman"/>
                <w:szCs w:val="22"/>
                <w:lang w:val="es-ES_tradnl"/>
                <w:rPrChange w:id="69" w:author="WMO-Guest" w:date="2014-11-12T11:55:00Z">
                  <w:rPr>
                    <w:rFonts w:eastAsia="Times New Roman"/>
                    <w:szCs w:val="22"/>
                  </w:rPr>
                </w:rPrChange>
              </w:rPr>
              <w:t>Einar</w:t>
            </w:r>
            <w:proofErr w:type="spellEnd"/>
            <w:r w:rsidRPr="005E0C5D">
              <w:rPr>
                <w:rFonts w:eastAsia="Times New Roman"/>
                <w:szCs w:val="22"/>
                <w:lang w:val="es-ES_tradnl"/>
                <w:rPrChange w:id="70" w:author="WMO-Guest" w:date="2014-11-12T11:55:00Z">
                  <w:rPr>
                    <w:rFonts w:eastAsia="Times New Roman"/>
                    <w:szCs w:val="22"/>
                  </w:rPr>
                </w:rPrChange>
              </w:rPr>
              <w:t xml:space="preserve"> BJORGO</w:t>
            </w:r>
          </w:p>
          <w:p w14:paraId="3CFFBEA5" w14:textId="61F6A659" w:rsidR="00741952" w:rsidRPr="005E0C5D" w:rsidRDefault="00741952" w:rsidP="0037444D">
            <w:pPr>
              <w:rPr>
                <w:rFonts w:eastAsia="Times New Roman"/>
                <w:szCs w:val="22"/>
                <w:lang w:val="es-ES_tradnl"/>
                <w:rPrChange w:id="71" w:author="WMO-Guest" w:date="2014-11-12T11:55:00Z">
                  <w:rPr>
                    <w:rFonts w:eastAsia="Times New Roman"/>
                    <w:szCs w:val="22"/>
                    <w:lang w:val="en-US"/>
                  </w:rPr>
                </w:rPrChange>
              </w:rPr>
            </w:pPr>
            <w:r w:rsidRPr="005E0C5D">
              <w:rPr>
                <w:rFonts w:eastAsia="Times New Roman"/>
                <w:szCs w:val="22"/>
                <w:lang w:val="es-ES_tradnl"/>
                <w:rPrChange w:id="72" w:author="WMO-Guest" w:date="2014-11-12T11:55:00Z">
                  <w:rPr>
                    <w:rFonts w:eastAsia="Times New Roman"/>
                    <w:szCs w:val="22"/>
                    <w:lang w:val="en-US"/>
                  </w:rPr>
                </w:rPrChange>
              </w:rPr>
              <w:t>E</w:t>
            </w:r>
            <w:r w:rsidR="00B35CF9" w:rsidRPr="005E0C5D">
              <w:rPr>
                <w:rFonts w:eastAsia="Times New Roman"/>
                <w:szCs w:val="22"/>
                <w:lang w:val="es-ES_tradnl"/>
                <w:rPrChange w:id="73" w:author="WMO-Guest" w:date="2014-11-12T11:55:00Z">
                  <w:rPr>
                    <w:rFonts w:eastAsia="Times New Roman"/>
                    <w:szCs w:val="22"/>
                    <w:lang w:val="en-US"/>
                  </w:rPr>
                </w:rPrChange>
              </w:rPr>
              <w:t>-</w:t>
            </w:r>
            <w:r w:rsidRPr="005E0C5D">
              <w:rPr>
                <w:rFonts w:eastAsia="Times New Roman"/>
                <w:szCs w:val="22"/>
                <w:lang w:val="es-ES_tradnl"/>
                <w:rPrChange w:id="74" w:author="WMO-Guest" w:date="2014-11-12T11:55:00Z">
                  <w:rPr>
                    <w:rFonts w:eastAsia="Times New Roman"/>
                    <w:szCs w:val="22"/>
                    <w:lang w:val="en-US"/>
                  </w:rPr>
                </w:rPrChange>
              </w:rPr>
              <w:t xml:space="preserve">mail: </w:t>
            </w:r>
            <w:r w:rsidR="00C414AD">
              <w:fldChar w:fldCharType="begin"/>
            </w:r>
            <w:r w:rsidR="00C414AD" w:rsidRPr="005E0C5D">
              <w:rPr>
                <w:lang w:val="es-ES_tradnl"/>
                <w:rPrChange w:id="75" w:author="WMO-Guest" w:date="2014-11-12T11:55:00Z">
                  <w:rPr/>
                </w:rPrChange>
              </w:rPr>
              <w:instrText xml:space="preserve"> HYPERLINK "mailto:einar.bjorgo@unitar.org" </w:instrText>
            </w:r>
            <w:r w:rsidR="00C414AD">
              <w:fldChar w:fldCharType="separate"/>
            </w:r>
            <w:r w:rsidRPr="005E0C5D">
              <w:rPr>
                <w:rStyle w:val="Hyperlink"/>
                <w:rFonts w:eastAsia="Times New Roman" w:cs="Arial"/>
                <w:szCs w:val="22"/>
                <w:lang w:val="es-ES_tradnl"/>
                <w:rPrChange w:id="76" w:author="WMO-Guest" w:date="2014-11-12T11:55:00Z">
                  <w:rPr>
                    <w:rStyle w:val="Hyperlink"/>
                    <w:rFonts w:eastAsia="Times New Roman" w:cs="Arial"/>
                    <w:szCs w:val="22"/>
                    <w:lang w:val="en-US"/>
                  </w:rPr>
                </w:rPrChange>
              </w:rPr>
              <w:t>einar.bjorgo@unitar.org</w:t>
            </w:r>
            <w:r w:rsidR="00C414AD">
              <w:rPr>
                <w:rStyle w:val="Hyperlink"/>
                <w:rFonts w:eastAsia="Times New Roman" w:cs="Arial"/>
                <w:szCs w:val="22"/>
                <w:lang w:val="en-US"/>
              </w:rPr>
              <w:fldChar w:fldCharType="end"/>
            </w:r>
            <w:r w:rsidRPr="005E0C5D">
              <w:rPr>
                <w:rFonts w:eastAsia="Times New Roman"/>
                <w:szCs w:val="22"/>
                <w:lang w:val="es-ES_tradnl"/>
                <w:rPrChange w:id="77" w:author="WMO-Guest" w:date="2014-11-12T11:55:00Z">
                  <w:rPr>
                    <w:rFonts w:eastAsia="Times New Roman"/>
                    <w:szCs w:val="22"/>
                    <w:lang w:val="en-US"/>
                  </w:rPr>
                </w:rPrChange>
              </w:rPr>
              <w:t xml:space="preserve"> </w:t>
            </w:r>
          </w:p>
        </w:tc>
      </w:tr>
      <w:tr w:rsidR="00741952" w:rsidRPr="001E680A" w14:paraId="3DEA1397" w14:textId="77777777" w:rsidTr="0037444D">
        <w:trPr>
          <w:trHeight w:val="435"/>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001A51D3" w14:textId="77777777" w:rsidR="00741952" w:rsidRPr="00C02F6E" w:rsidRDefault="00741952" w:rsidP="0037444D">
            <w:pPr>
              <w:rPr>
                <w:rFonts w:eastAsia="Times New Roman"/>
                <w:sz w:val="20"/>
              </w:rPr>
            </w:pPr>
            <w:r w:rsidRPr="00C02F6E">
              <w:rPr>
                <w:rFonts w:eastAsia="Times New Roman"/>
                <w:sz w:val="20"/>
              </w:rPr>
              <w:t>WBCSD</w:t>
            </w:r>
          </w:p>
        </w:tc>
        <w:tc>
          <w:tcPr>
            <w:tcW w:w="4500" w:type="dxa"/>
            <w:tcBorders>
              <w:top w:val="nil"/>
              <w:left w:val="nil"/>
              <w:bottom w:val="single" w:sz="4" w:space="0" w:color="auto"/>
              <w:right w:val="single" w:sz="4" w:space="0" w:color="auto"/>
            </w:tcBorders>
            <w:shd w:val="clear" w:color="auto" w:fill="auto"/>
            <w:vAlign w:val="center"/>
            <w:hideMark/>
          </w:tcPr>
          <w:p w14:paraId="0CC1CC8B" w14:textId="77777777" w:rsidR="00741952" w:rsidRPr="00B35CF9" w:rsidRDefault="00741952" w:rsidP="0037444D">
            <w:pPr>
              <w:rPr>
                <w:rFonts w:eastAsia="Times New Roman"/>
                <w:szCs w:val="22"/>
                <w:lang w:val="fr-CH"/>
              </w:rPr>
            </w:pPr>
            <w:proofErr w:type="spellStart"/>
            <w:r w:rsidRPr="00B35CF9">
              <w:rPr>
                <w:rFonts w:eastAsia="Times New Roman"/>
                <w:szCs w:val="22"/>
                <w:lang w:val="fr-CH"/>
              </w:rPr>
              <w:t>Joppe</w:t>
            </w:r>
            <w:proofErr w:type="spellEnd"/>
            <w:r w:rsidRPr="00B35CF9">
              <w:rPr>
                <w:rFonts w:eastAsia="Times New Roman"/>
                <w:szCs w:val="22"/>
                <w:lang w:val="fr-CH"/>
              </w:rPr>
              <w:t xml:space="preserve"> CRAMWINCKEL</w:t>
            </w:r>
          </w:p>
          <w:p w14:paraId="01D0AF84" w14:textId="4E588D9B" w:rsidR="00741952" w:rsidRPr="00B35CF9" w:rsidRDefault="00741952" w:rsidP="0037444D">
            <w:pPr>
              <w:rPr>
                <w:rFonts w:eastAsia="Times New Roman"/>
                <w:szCs w:val="22"/>
                <w:lang w:val="fr-CH"/>
              </w:rPr>
            </w:pPr>
            <w:r w:rsidRPr="00B35CF9">
              <w:rPr>
                <w:rFonts w:eastAsia="Times New Roman"/>
                <w:szCs w:val="22"/>
                <w:lang w:val="fr-CH"/>
              </w:rPr>
              <w:t>E</w:t>
            </w:r>
            <w:r w:rsidR="00B35CF9" w:rsidRPr="00B35CF9">
              <w:rPr>
                <w:rFonts w:eastAsia="Times New Roman"/>
                <w:szCs w:val="22"/>
                <w:lang w:val="fr-CH"/>
              </w:rPr>
              <w:t>-</w:t>
            </w:r>
            <w:r w:rsidRPr="00B35CF9">
              <w:rPr>
                <w:rFonts w:eastAsia="Times New Roman"/>
                <w:szCs w:val="22"/>
                <w:lang w:val="fr-CH"/>
              </w:rPr>
              <w:t xml:space="preserve">mail: </w:t>
            </w:r>
            <w:r w:rsidR="004C4B65">
              <w:fldChar w:fldCharType="begin"/>
            </w:r>
            <w:r w:rsidR="004C4B65" w:rsidRPr="008332A8">
              <w:rPr>
                <w:lang w:val="fr-CH"/>
                <w:rPrChange w:id="78" w:author="Stewart" w:date="2014-11-11T09:43:00Z">
                  <w:rPr/>
                </w:rPrChange>
              </w:rPr>
              <w:instrText xml:space="preserve"> HYPERLINK "mailto:Cramwinckel@wbcsd.org" </w:instrText>
            </w:r>
            <w:r w:rsidR="004C4B65">
              <w:fldChar w:fldCharType="separate"/>
            </w:r>
            <w:r w:rsidRPr="00B35CF9">
              <w:rPr>
                <w:rStyle w:val="Hyperlink"/>
                <w:rFonts w:eastAsia="Times New Roman" w:cs="Arial"/>
                <w:szCs w:val="22"/>
                <w:lang w:val="fr-CH"/>
              </w:rPr>
              <w:t>Cramwinckel@wbcsd.org</w:t>
            </w:r>
            <w:r w:rsidR="004C4B65">
              <w:rPr>
                <w:rStyle w:val="Hyperlink"/>
                <w:rFonts w:eastAsia="Times New Roman" w:cs="Arial"/>
                <w:szCs w:val="22"/>
                <w:lang w:val="fr-CH"/>
              </w:rPr>
              <w:fldChar w:fldCharType="end"/>
            </w:r>
            <w:r w:rsidRPr="00B35CF9">
              <w:rPr>
                <w:rFonts w:eastAsia="Times New Roman"/>
                <w:szCs w:val="22"/>
                <w:lang w:val="fr-CH"/>
              </w:rPr>
              <w:t xml:space="preserve"> </w:t>
            </w:r>
          </w:p>
        </w:tc>
      </w:tr>
      <w:tr w:rsidR="00236330" w:rsidRPr="00B35CF9" w14:paraId="0A4A5C00" w14:textId="77777777" w:rsidTr="0037444D">
        <w:trPr>
          <w:trHeight w:val="435"/>
        </w:trPr>
        <w:tc>
          <w:tcPr>
            <w:tcW w:w="3240" w:type="dxa"/>
            <w:tcBorders>
              <w:top w:val="nil"/>
              <w:left w:val="single" w:sz="4" w:space="0" w:color="auto"/>
              <w:bottom w:val="single" w:sz="4" w:space="0" w:color="auto"/>
              <w:right w:val="single" w:sz="4" w:space="0" w:color="auto"/>
            </w:tcBorders>
            <w:shd w:val="clear" w:color="auto" w:fill="auto"/>
            <w:vAlign w:val="center"/>
          </w:tcPr>
          <w:p w14:paraId="57FE5EBA" w14:textId="77777777" w:rsidR="00236330" w:rsidRPr="00C02F6E" w:rsidRDefault="00236330" w:rsidP="0037444D">
            <w:pPr>
              <w:rPr>
                <w:rFonts w:eastAsia="Times New Roman"/>
                <w:sz w:val="20"/>
              </w:rPr>
            </w:pPr>
            <w:r w:rsidRPr="00C02F6E">
              <w:rPr>
                <w:rFonts w:eastAsia="Times New Roman"/>
                <w:sz w:val="20"/>
              </w:rPr>
              <w:t>WFP</w:t>
            </w:r>
          </w:p>
        </w:tc>
        <w:tc>
          <w:tcPr>
            <w:tcW w:w="4500" w:type="dxa"/>
            <w:tcBorders>
              <w:top w:val="nil"/>
              <w:left w:val="nil"/>
              <w:bottom w:val="single" w:sz="4" w:space="0" w:color="auto"/>
              <w:right w:val="single" w:sz="4" w:space="0" w:color="auto"/>
            </w:tcBorders>
            <w:shd w:val="clear" w:color="auto" w:fill="auto"/>
            <w:vAlign w:val="center"/>
          </w:tcPr>
          <w:p w14:paraId="4867FBFA" w14:textId="77777777" w:rsidR="00236330" w:rsidRPr="00C02F6E" w:rsidRDefault="00236330" w:rsidP="00236330">
            <w:pPr>
              <w:rPr>
                <w:rFonts w:eastAsia="Times New Roman"/>
                <w:szCs w:val="22"/>
              </w:rPr>
            </w:pPr>
            <w:proofErr w:type="spellStart"/>
            <w:r w:rsidRPr="00C02F6E">
              <w:rPr>
                <w:rFonts w:eastAsia="Times New Roman"/>
                <w:szCs w:val="22"/>
              </w:rPr>
              <w:t>Stanlake</w:t>
            </w:r>
            <w:proofErr w:type="spellEnd"/>
            <w:r w:rsidRPr="00C02F6E">
              <w:rPr>
                <w:rFonts w:eastAsia="Times New Roman"/>
                <w:szCs w:val="22"/>
              </w:rPr>
              <w:t xml:space="preserve"> SAMKANGE</w:t>
            </w:r>
          </w:p>
          <w:p w14:paraId="5484EB79" w14:textId="363D5504" w:rsidR="003E7B6A" w:rsidRPr="00B35CF9" w:rsidRDefault="003E7B6A" w:rsidP="003E7B6A">
            <w:pPr>
              <w:rPr>
                <w:lang w:val="fr-CH"/>
              </w:rPr>
            </w:pPr>
            <w:r w:rsidRPr="00B35CF9">
              <w:rPr>
                <w:rFonts w:eastAsia="Times New Roman"/>
                <w:szCs w:val="22"/>
                <w:lang w:val="fr-CH"/>
              </w:rPr>
              <w:t>E</w:t>
            </w:r>
            <w:r w:rsidR="00B35CF9" w:rsidRPr="00B35CF9">
              <w:rPr>
                <w:rFonts w:eastAsia="Times New Roman"/>
                <w:szCs w:val="22"/>
                <w:lang w:val="fr-CH"/>
              </w:rPr>
              <w:t>-</w:t>
            </w:r>
            <w:r w:rsidRPr="00B35CF9">
              <w:rPr>
                <w:rFonts w:eastAsia="Times New Roman"/>
                <w:szCs w:val="22"/>
                <w:lang w:val="fr-CH"/>
              </w:rPr>
              <w:t xml:space="preserve">mail: </w:t>
            </w:r>
            <w:r w:rsidRPr="00B35CF9">
              <w:rPr>
                <w:rStyle w:val="Hyperlink"/>
                <w:rFonts w:cs="Arial"/>
                <w:lang w:val="fr-CH"/>
              </w:rPr>
              <w:t>stanlake.samkange@wfp.org</w:t>
            </w:r>
          </w:p>
        </w:tc>
      </w:tr>
      <w:tr w:rsidR="00236330" w:rsidRPr="00C02F6E" w14:paraId="3B1DF926" w14:textId="77777777" w:rsidTr="00236330">
        <w:trPr>
          <w:trHeight w:val="512"/>
        </w:trPr>
        <w:tc>
          <w:tcPr>
            <w:tcW w:w="3240" w:type="dxa"/>
            <w:tcBorders>
              <w:top w:val="nil"/>
              <w:left w:val="single" w:sz="4" w:space="0" w:color="auto"/>
              <w:bottom w:val="single" w:sz="4" w:space="0" w:color="auto"/>
              <w:right w:val="single" w:sz="4" w:space="0" w:color="auto"/>
            </w:tcBorders>
            <w:shd w:val="clear" w:color="auto" w:fill="auto"/>
            <w:vAlign w:val="center"/>
          </w:tcPr>
          <w:p w14:paraId="61B813B6" w14:textId="77777777" w:rsidR="00236330" w:rsidRPr="00C02F6E" w:rsidRDefault="00236330" w:rsidP="0037444D">
            <w:pPr>
              <w:rPr>
                <w:rFonts w:eastAsia="Times New Roman"/>
                <w:sz w:val="20"/>
              </w:rPr>
            </w:pPr>
            <w:r w:rsidRPr="00C02F6E">
              <w:rPr>
                <w:rFonts w:eastAsia="Times New Roman"/>
                <w:sz w:val="20"/>
              </w:rPr>
              <w:t>WFP</w:t>
            </w:r>
          </w:p>
        </w:tc>
        <w:tc>
          <w:tcPr>
            <w:tcW w:w="4500" w:type="dxa"/>
            <w:tcBorders>
              <w:top w:val="nil"/>
              <w:left w:val="nil"/>
              <w:bottom w:val="single" w:sz="4" w:space="0" w:color="auto"/>
              <w:right w:val="single" w:sz="4" w:space="0" w:color="auto"/>
            </w:tcBorders>
            <w:shd w:val="clear" w:color="auto" w:fill="auto"/>
            <w:vAlign w:val="center"/>
          </w:tcPr>
          <w:p w14:paraId="6DD9114B" w14:textId="30F5F359" w:rsidR="00236330" w:rsidRPr="00C02F6E" w:rsidRDefault="003E7B6A" w:rsidP="0037444D">
            <w:pPr>
              <w:rPr>
                <w:rFonts w:eastAsia="Times New Roman"/>
                <w:szCs w:val="22"/>
              </w:rPr>
            </w:pPr>
            <w:r w:rsidRPr="00C02F6E">
              <w:rPr>
                <w:rFonts w:eastAsia="Times New Roman"/>
                <w:szCs w:val="22"/>
              </w:rPr>
              <w:t>Richard</w:t>
            </w:r>
            <w:r w:rsidR="00236330" w:rsidRPr="00C02F6E">
              <w:rPr>
                <w:rFonts w:eastAsia="Times New Roman"/>
                <w:szCs w:val="22"/>
              </w:rPr>
              <w:t xml:space="preserve"> CHOULARTON</w:t>
            </w:r>
          </w:p>
          <w:p w14:paraId="3B7964D4" w14:textId="69F34EE5" w:rsidR="00236330" w:rsidRPr="00C02F6E" w:rsidRDefault="00236330" w:rsidP="00236330">
            <w:pPr>
              <w:pStyle w:val="WMOBodyText"/>
              <w:spacing w:before="0"/>
              <w:rPr>
                <w:lang w:eastAsia="en-US"/>
              </w:rPr>
            </w:pPr>
            <w:r w:rsidRPr="00C02F6E">
              <w:rPr>
                <w:lang w:eastAsia="en-US"/>
              </w:rPr>
              <w:t>E</w:t>
            </w:r>
            <w:r w:rsidR="00B35CF9">
              <w:rPr>
                <w:lang w:eastAsia="en-US"/>
              </w:rPr>
              <w:t>-</w:t>
            </w:r>
            <w:r w:rsidRPr="00C02F6E">
              <w:rPr>
                <w:lang w:eastAsia="en-US"/>
              </w:rPr>
              <w:t xml:space="preserve">mail: </w:t>
            </w:r>
            <w:hyperlink r:id="rId14" w:history="1">
              <w:r w:rsidRPr="00C02F6E">
                <w:rPr>
                  <w:rStyle w:val="Hyperlink"/>
                  <w:rFonts w:cs="Arial"/>
                  <w:lang w:eastAsia="en-US"/>
                </w:rPr>
                <w:t>richard.choularton@wfp.org</w:t>
              </w:r>
            </w:hyperlink>
            <w:r w:rsidRPr="00C02F6E">
              <w:rPr>
                <w:lang w:eastAsia="en-US"/>
              </w:rPr>
              <w:t xml:space="preserve"> </w:t>
            </w:r>
          </w:p>
        </w:tc>
      </w:tr>
      <w:tr w:rsidR="00236330" w:rsidRPr="001E680A" w14:paraId="6E245B7C" w14:textId="77777777" w:rsidTr="0037444D">
        <w:trPr>
          <w:trHeight w:val="435"/>
        </w:trPr>
        <w:tc>
          <w:tcPr>
            <w:tcW w:w="3240" w:type="dxa"/>
            <w:tcBorders>
              <w:top w:val="nil"/>
              <w:left w:val="single" w:sz="4" w:space="0" w:color="auto"/>
              <w:bottom w:val="single" w:sz="4" w:space="0" w:color="auto"/>
              <w:right w:val="single" w:sz="4" w:space="0" w:color="auto"/>
            </w:tcBorders>
            <w:shd w:val="clear" w:color="auto" w:fill="auto"/>
            <w:vAlign w:val="center"/>
          </w:tcPr>
          <w:p w14:paraId="07EC025F" w14:textId="77777777" w:rsidR="00236330" w:rsidRPr="00C02F6E" w:rsidRDefault="00236330" w:rsidP="0037444D">
            <w:pPr>
              <w:rPr>
                <w:rFonts w:eastAsia="Times New Roman"/>
                <w:sz w:val="20"/>
              </w:rPr>
            </w:pPr>
            <w:r w:rsidRPr="00C02F6E">
              <w:rPr>
                <w:rFonts w:eastAsia="Times New Roman"/>
                <w:sz w:val="20"/>
              </w:rPr>
              <w:t>WFP</w:t>
            </w:r>
          </w:p>
        </w:tc>
        <w:tc>
          <w:tcPr>
            <w:tcW w:w="4500" w:type="dxa"/>
            <w:tcBorders>
              <w:top w:val="nil"/>
              <w:left w:val="nil"/>
              <w:bottom w:val="single" w:sz="4" w:space="0" w:color="auto"/>
              <w:right w:val="single" w:sz="4" w:space="0" w:color="auto"/>
            </w:tcBorders>
            <w:shd w:val="clear" w:color="auto" w:fill="auto"/>
            <w:vAlign w:val="center"/>
          </w:tcPr>
          <w:p w14:paraId="0423A8A5" w14:textId="77777777" w:rsidR="00236330" w:rsidRPr="00DF3D07" w:rsidRDefault="00236330" w:rsidP="00236330">
            <w:pPr>
              <w:rPr>
                <w:rFonts w:eastAsia="Times New Roman"/>
                <w:szCs w:val="22"/>
                <w:lang w:val="fr-CH"/>
              </w:rPr>
            </w:pPr>
            <w:r w:rsidRPr="00DF3D07">
              <w:rPr>
                <w:rFonts w:eastAsia="Times New Roman"/>
                <w:szCs w:val="22"/>
                <w:lang w:val="fr-CH"/>
              </w:rPr>
              <w:t>Antonella SISTI</w:t>
            </w:r>
          </w:p>
          <w:p w14:paraId="670962E8" w14:textId="36269C3B" w:rsidR="00236330" w:rsidRPr="00DF3D07" w:rsidRDefault="00236330" w:rsidP="00236330">
            <w:pPr>
              <w:pStyle w:val="WMOBodyText"/>
              <w:spacing w:before="0"/>
              <w:rPr>
                <w:lang w:val="fr-CH" w:eastAsia="en-US"/>
              </w:rPr>
            </w:pPr>
            <w:r w:rsidRPr="00DF3D07">
              <w:rPr>
                <w:lang w:val="fr-CH" w:eastAsia="en-US"/>
              </w:rPr>
              <w:t>E</w:t>
            </w:r>
            <w:r w:rsidR="00B35CF9">
              <w:rPr>
                <w:lang w:val="fr-CH" w:eastAsia="en-US"/>
              </w:rPr>
              <w:t>-</w:t>
            </w:r>
            <w:r w:rsidRPr="00DF3D07">
              <w:rPr>
                <w:lang w:val="fr-CH" w:eastAsia="en-US"/>
              </w:rPr>
              <w:t xml:space="preserve">mail: </w:t>
            </w:r>
            <w:r w:rsidR="004C4B65">
              <w:fldChar w:fldCharType="begin"/>
            </w:r>
            <w:r w:rsidR="004C4B65" w:rsidRPr="008332A8">
              <w:rPr>
                <w:lang w:val="fr-CH"/>
                <w:rPrChange w:id="79" w:author="Stewart" w:date="2014-11-11T09:43:00Z">
                  <w:rPr/>
                </w:rPrChange>
              </w:rPr>
              <w:instrText xml:space="preserve"> HYPERLINK "mailto:antonella.sisti@wfp.org" </w:instrText>
            </w:r>
            <w:r w:rsidR="004C4B65">
              <w:fldChar w:fldCharType="separate"/>
            </w:r>
            <w:r w:rsidRPr="00DF3D07">
              <w:rPr>
                <w:rStyle w:val="Hyperlink"/>
                <w:rFonts w:cs="Arial"/>
                <w:lang w:val="fr-CH" w:eastAsia="en-US"/>
              </w:rPr>
              <w:t>antonella.sisti@wfp.org</w:t>
            </w:r>
            <w:r w:rsidR="004C4B65">
              <w:rPr>
                <w:rStyle w:val="Hyperlink"/>
                <w:rFonts w:cs="Arial"/>
                <w:lang w:val="fr-CH" w:eastAsia="en-US"/>
              </w:rPr>
              <w:fldChar w:fldCharType="end"/>
            </w:r>
            <w:r w:rsidRPr="00DF3D07">
              <w:rPr>
                <w:lang w:val="fr-CH" w:eastAsia="en-US"/>
              </w:rPr>
              <w:t xml:space="preserve"> </w:t>
            </w:r>
          </w:p>
        </w:tc>
      </w:tr>
      <w:tr w:rsidR="00236330" w:rsidRPr="001E680A" w14:paraId="2EF482F4" w14:textId="77777777" w:rsidTr="0037444D">
        <w:trPr>
          <w:trHeight w:val="435"/>
        </w:trPr>
        <w:tc>
          <w:tcPr>
            <w:tcW w:w="3240" w:type="dxa"/>
            <w:tcBorders>
              <w:top w:val="nil"/>
              <w:left w:val="single" w:sz="4" w:space="0" w:color="auto"/>
              <w:bottom w:val="single" w:sz="4" w:space="0" w:color="auto"/>
              <w:right w:val="single" w:sz="4" w:space="0" w:color="auto"/>
            </w:tcBorders>
            <w:shd w:val="clear" w:color="auto" w:fill="auto"/>
            <w:vAlign w:val="center"/>
          </w:tcPr>
          <w:p w14:paraId="03D691E5" w14:textId="77777777" w:rsidR="00236330" w:rsidRPr="00C02F6E" w:rsidRDefault="00236330" w:rsidP="0037444D">
            <w:pPr>
              <w:rPr>
                <w:rFonts w:eastAsia="Times New Roman"/>
                <w:sz w:val="20"/>
              </w:rPr>
            </w:pPr>
            <w:r w:rsidRPr="00C02F6E">
              <w:rPr>
                <w:rFonts w:eastAsia="Times New Roman"/>
                <w:sz w:val="20"/>
              </w:rPr>
              <w:t>WFP</w:t>
            </w:r>
          </w:p>
        </w:tc>
        <w:tc>
          <w:tcPr>
            <w:tcW w:w="4500" w:type="dxa"/>
            <w:tcBorders>
              <w:top w:val="nil"/>
              <w:left w:val="nil"/>
              <w:bottom w:val="single" w:sz="4" w:space="0" w:color="auto"/>
              <w:right w:val="single" w:sz="4" w:space="0" w:color="auto"/>
            </w:tcBorders>
            <w:shd w:val="clear" w:color="auto" w:fill="auto"/>
            <w:vAlign w:val="center"/>
          </w:tcPr>
          <w:p w14:paraId="59A7BCC1" w14:textId="77777777" w:rsidR="00236330" w:rsidRPr="00DF3D07" w:rsidRDefault="00236330" w:rsidP="00236330">
            <w:pPr>
              <w:rPr>
                <w:rFonts w:eastAsia="Times New Roman"/>
                <w:szCs w:val="22"/>
                <w:lang w:val="fr-CH"/>
              </w:rPr>
            </w:pPr>
            <w:proofErr w:type="spellStart"/>
            <w:r w:rsidRPr="00DF3D07">
              <w:rPr>
                <w:rFonts w:eastAsia="Times New Roman"/>
                <w:szCs w:val="22"/>
                <w:lang w:val="fr-CH"/>
              </w:rPr>
              <w:t>KaisuLeena</w:t>
            </w:r>
            <w:proofErr w:type="spellEnd"/>
            <w:r w:rsidRPr="00DF3D07">
              <w:rPr>
                <w:rFonts w:eastAsia="Times New Roman"/>
                <w:szCs w:val="22"/>
                <w:lang w:val="fr-CH"/>
              </w:rPr>
              <w:t xml:space="preserve"> RAJALA </w:t>
            </w:r>
          </w:p>
          <w:p w14:paraId="13012BA8" w14:textId="024452A3" w:rsidR="00236330" w:rsidRPr="00DF3D07" w:rsidRDefault="00236330" w:rsidP="00236330">
            <w:pPr>
              <w:rPr>
                <w:rFonts w:eastAsia="Times New Roman"/>
                <w:szCs w:val="22"/>
                <w:lang w:val="fr-CH"/>
              </w:rPr>
            </w:pPr>
            <w:r w:rsidRPr="00DF3D07">
              <w:rPr>
                <w:color w:val="222222"/>
                <w:szCs w:val="22"/>
                <w:shd w:val="clear" w:color="auto" w:fill="FFFFFF"/>
                <w:lang w:val="fr-CH"/>
              </w:rPr>
              <w:t>E</w:t>
            </w:r>
            <w:r w:rsidR="00B35CF9">
              <w:rPr>
                <w:color w:val="222222"/>
                <w:szCs w:val="22"/>
                <w:shd w:val="clear" w:color="auto" w:fill="FFFFFF"/>
                <w:lang w:val="fr-CH"/>
              </w:rPr>
              <w:t>-</w:t>
            </w:r>
            <w:r w:rsidRPr="00DF3D07">
              <w:rPr>
                <w:color w:val="222222"/>
                <w:szCs w:val="22"/>
                <w:shd w:val="clear" w:color="auto" w:fill="FFFFFF"/>
                <w:lang w:val="fr-CH"/>
              </w:rPr>
              <w:t xml:space="preserve">mail: </w:t>
            </w:r>
            <w:r w:rsidR="004C4B65">
              <w:fldChar w:fldCharType="begin"/>
            </w:r>
            <w:r w:rsidR="004C4B65" w:rsidRPr="008332A8">
              <w:rPr>
                <w:lang w:val="fr-CH"/>
                <w:rPrChange w:id="80" w:author="Stewart" w:date="2014-11-11T09:43:00Z">
                  <w:rPr/>
                </w:rPrChange>
              </w:rPr>
              <w:instrText xml:space="preserve"> HYPERLINK "mailto:kaisuleena.rajala@wfp.org" </w:instrText>
            </w:r>
            <w:r w:rsidR="004C4B65">
              <w:fldChar w:fldCharType="separate"/>
            </w:r>
            <w:r w:rsidRPr="00DF3D07">
              <w:rPr>
                <w:rStyle w:val="Hyperlink"/>
                <w:rFonts w:cs="Arial"/>
                <w:szCs w:val="22"/>
                <w:shd w:val="clear" w:color="auto" w:fill="FFFFFF"/>
                <w:lang w:val="fr-CH"/>
              </w:rPr>
              <w:t>kaisuleena.rajala@wfp.org</w:t>
            </w:r>
            <w:r w:rsidR="004C4B65">
              <w:rPr>
                <w:rStyle w:val="Hyperlink"/>
                <w:rFonts w:cs="Arial"/>
                <w:szCs w:val="22"/>
                <w:shd w:val="clear" w:color="auto" w:fill="FFFFFF"/>
                <w:lang w:val="fr-CH"/>
              </w:rPr>
              <w:fldChar w:fldCharType="end"/>
            </w:r>
            <w:r w:rsidRPr="00DF3D07">
              <w:rPr>
                <w:color w:val="222222"/>
                <w:szCs w:val="22"/>
                <w:shd w:val="clear" w:color="auto" w:fill="FFFFFF"/>
                <w:lang w:val="fr-CH"/>
              </w:rPr>
              <w:t xml:space="preserve"> </w:t>
            </w:r>
          </w:p>
        </w:tc>
      </w:tr>
      <w:tr w:rsidR="00741952" w:rsidRPr="001E680A" w14:paraId="676748AC" w14:textId="77777777" w:rsidTr="0037444D">
        <w:trPr>
          <w:trHeight w:val="435"/>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7550A9F2" w14:textId="77777777" w:rsidR="00741952" w:rsidRPr="00C02F6E" w:rsidRDefault="00741952" w:rsidP="0037444D">
            <w:pPr>
              <w:rPr>
                <w:rFonts w:eastAsia="Times New Roman"/>
                <w:sz w:val="20"/>
              </w:rPr>
            </w:pPr>
            <w:r w:rsidRPr="00C02F6E">
              <w:rPr>
                <w:rFonts w:eastAsia="Times New Roman"/>
                <w:sz w:val="20"/>
              </w:rPr>
              <w:t>WHO</w:t>
            </w:r>
          </w:p>
        </w:tc>
        <w:tc>
          <w:tcPr>
            <w:tcW w:w="4500" w:type="dxa"/>
            <w:tcBorders>
              <w:top w:val="nil"/>
              <w:left w:val="nil"/>
              <w:bottom w:val="single" w:sz="4" w:space="0" w:color="auto"/>
              <w:right w:val="single" w:sz="4" w:space="0" w:color="auto"/>
            </w:tcBorders>
            <w:shd w:val="clear" w:color="auto" w:fill="auto"/>
            <w:vAlign w:val="center"/>
            <w:hideMark/>
          </w:tcPr>
          <w:p w14:paraId="3294AAEA" w14:textId="77777777" w:rsidR="00741952" w:rsidRPr="00B35CF9" w:rsidRDefault="00741952" w:rsidP="0037444D">
            <w:pPr>
              <w:rPr>
                <w:rFonts w:eastAsia="Times New Roman"/>
                <w:szCs w:val="22"/>
                <w:lang w:val="fr-CH"/>
              </w:rPr>
            </w:pPr>
            <w:r w:rsidRPr="00B35CF9">
              <w:rPr>
                <w:rFonts w:eastAsia="Times New Roman"/>
                <w:szCs w:val="22"/>
                <w:lang w:val="fr-CH"/>
              </w:rPr>
              <w:t>Marina MAIERO</w:t>
            </w:r>
          </w:p>
          <w:p w14:paraId="0C6DB28B" w14:textId="1222EA78" w:rsidR="00741952" w:rsidRPr="00B35CF9" w:rsidRDefault="00741952" w:rsidP="0037444D">
            <w:pPr>
              <w:rPr>
                <w:rFonts w:eastAsia="Times New Roman"/>
                <w:szCs w:val="22"/>
                <w:lang w:val="fr-CH"/>
              </w:rPr>
            </w:pPr>
            <w:r w:rsidRPr="00B35CF9">
              <w:rPr>
                <w:rFonts w:eastAsia="Times New Roman"/>
                <w:szCs w:val="22"/>
                <w:lang w:val="fr-CH"/>
              </w:rPr>
              <w:t>E</w:t>
            </w:r>
            <w:r w:rsidR="00B35CF9" w:rsidRPr="00B35CF9">
              <w:rPr>
                <w:rFonts w:eastAsia="Times New Roman"/>
                <w:szCs w:val="22"/>
                <w:lang w:val="fr-CH"/>
              </w:rPr>
              <w:t>-</w:t>
            </w:r>
            <w:r w:rsidRPr="00B35CF9">
              <w:rPr>
                <w:rFonts w:eastAsia="Times New Roman"/>
                <w:szCs w:val="22"/>
                <w:lang w:val="fr-CH"/>
              </w:rPr>
              <w:t xml:space="preserve">mail: </w:t>
            </w:r>
            <w:r w:rsidR="004C4B65">
              <w:fldChar w:fldCharType="begin"/>
            </w:r>
            <w:r w:rsidR="004C4B65" w:rsidRPr="008332A8">
              <w:rPr>
                <w:lang w:val="fr-CH"/>
                <w:rPrChange w:id="81" w:author="Stewart" w:date="2014-11-11T09:43:00Z">
                  <w:rPr/>
                </w:rPrChange>
              </w:rPr>
              <w:instrText xml:space="preserve"> HYPERLINK "mailto:maierom@who.int" </w:instrText>
            </w:r>
            <w:r w:rsidR="004C4B65">
              <w:fldChar w:fldCharType="separate"/>
            </w:r>
            <w:r w:rsidRPr="00B35CF9">
              <w:rPr>
                <w:rStyle w:val="Hyperlink"/>
                <w:rFonts w:eastAsia="Times New Roman" w:cs="Arial"/>
                <w:szCs w:val="22"/>
                <w:lang w:val="fr-CH"/>
              </w:rPr>
              <w:t>maierom@who.int</w:t>
            </w:r>
            <w:r w:rsidR="004C4B65">
              <w:rPr>
                <w:rStyle w:val="Hyperlink"/>
                <w:rFonts w:eastAsia="Times New Roman" w:cs="Arial"/>
                <w:szCs w:val="22"/>
                <w:lang w:val="fr-CH"/>
              </w:rPr>
              <w:fldChar w:fldCharType="end"/>
            </w:r>
            <w:r w:rsidRPr="00B35CF9">
              <w:rPr>
                <w:rFonts w:eastAsia="Times New Roman"/>
                <w:szCs w:val="22"/>
                <w:lang w:val="fr-CH"/>
              </w:rPr>
              <w:t xml:space="preserve"> </w:t>
            </w:r>
          </w:p>
        </w:tc>
      </w:tr>
      <w:tr w:rsidR="00741952" w:rsidRPr="006A755B" w14:paraId="3DC9AAE7" w14:textId="77777777" w:rsidTr="003E7B6A">
        <w:trPr>
          <w:trHeight w:val="36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005BE7F3" w14:textId="77777777" w:rsidR="00741952" w:rsidRPr="00C02F6E" w:rsidRDefault="00741952" w:rsidP="0037444D">
            <w:pPr>
              <w:rPr>
                <w:rFonts w:eastAsia="Times New Roman"/>
                <w:sz w:val="20"/>
              </w:rPr>
            </w:pPr>
            <w:r w:rsidRPr="00C02F6E">
              <w:rPr>
                <w:rFonts w:eastAsia="Times New Roman"/>
                <w:sz w:val="20"/>
              </w:rPr>
              <w:t>WMO</w:t>
            </w:r>
          </w:p>
        </w:tc>
        <w:tc>
          <w:tcPr>
            <w:tcW w:w="4500" w:type="dxa"/>
            <w:tcBorders>
              <w:top w:val="nil"/>
              <w:left w:val="nil"/>
              <w:bottom w:val="single" w:sz="4" w:space="0" w:color="auto"/>
              <w:right w:val="single" w:sz="4" w:space="0" w:color="auto"/>
            </w:tcBorders>
            <w:shd w:val="clear" w:color="auto" w:fill="auto"/>
            <w:vAlign w:val="center"/>
            <w:hideMark/>
          </w:tcPr>
          <w:p w14:paraId="6E60F532" w14:textId="77777777" w:rsidR="00741952" w:rsidRPr="00DF3D07" w:rsidRDefault="00741952" w:rsidP="0037444D">
            <w:pPr>
              <w:rPr>
                <w:rFonts w:eastAsia="Times New Roman"/>
                <w:szCs w:val="22"/>
                <w:lang w:val="fr-CH"/>
              </w:rPr>
            </w:pPr>
            <w:r w:rsidRPr="00DF3D07">
              <w:rPr>
                <w:rFonts w:eastAsia="Times New Roman"/>
                <w:szCs w:val="22"/>
                <w:lang w:val="fr-CH"/>
              </w:rPr>
              <w:t>Michel JARRAUD</w:t>
            </w:r>
          </w:p>
          <w:p w14:paraId="60DDF33F" w14:textId="6089BA5C" w:rsidR="003E7B6A" w:rsidRPr="00DF3D07" w:rsidRDefault="003E7B6A" w:rsidP="003E7B6A">
            <w:pPr>
              <w:rPr>
                <w:rFonts w:eastAsia="Times New Roman"/>
                <w:szCs w:val="22"/>
                <w:lang w:val="fr-CH"/>
              </w:rPr>
            </w:pPr>
            <w:r w:rsidRPr="00DF3D07">
              <w:rPr>
                <w:rFonts w:eastAsia="Times New Roman"/>
                <w:szCs w:val="22"/>
                <w:lang w:val="fr-CH"/>
              </w:rPr>
              <w:t>E</w:t>
            </w:r>
            <w:r w:rsidR="00B35CF9">
              <w:rPr>
                <w:rFonts w:eastAsia="Times New Roman"/>
                <w:szCs w:val="22"/>
                <w:lang w:val="fr-CH"/>
              </w:rPr>
              <w:t>-</w:t>
            </w:r>
            <w:r w:rsidRPr="00DF3D07">
              <w:rPr>
                <w:rFonts w:eastAsia="Times New Roman"/>
                <w:szCs w:val="22"/>
                <w:lang w:val="fr-CH"/>
              </w:rPr>
              <w:t xml:space="preserve">mail: </w:t>
            </w:r>
            <w:r w:rsidRPr="00DF3D07">
              <w:rPr>
                <w:rStyle w:val="Hyperlink"/>
                <w:rFonts w:cs="Arial"/>
                <w:szCs w:val="22"/>
                <w:lang w:val="fr-CH"/>
              </w:rPr>
              <w:t>sgomm@wmo.int</w:t>
            </w:r>
          </w:p>
        </w:tc>
      </w:tr>
      <w:tr w:rsidR="00741952" w:rsidRPr="001E680A" w14:paraId="5C1FD055" w14:textId="77777777" w:rsidTr="0037444D">
        <w:trPr>
          <w:trHeight w:val="435"/>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7CAE412C" w14:textId="77777777" w:rsidR="00741952" w:rsidRPr="00C02F6E" w:rsidRDefault="00741952" w:rsidP="0037444D">
            <w:pPr>
              <w:rPr>
                <w:rFonts w:eastAsia="Times New Roman"/>
                <w:sz w:val="20"/>
              </w:rPr>
            </w:pPr>
            <w:r w:rsidRPr="00C02F6E">
              <w:rPr>
                <w:rFonts w:eastAsia="Times New Roman"/>
                <w:sz w:val="20"/>
              </w:rPr>
              <w:t>WMO</w:t>
            </w:r>
          </w:p>
        </w:tc>
        <w:tc>
          <w:tcPr>
            <w:tcW w:w="4500" w:type="dxa"/>
            <w:tcBorders>
              <w:top w:val="nil"/>
              <w:left w:val="nil"/>
              <w:bottom w:val="single" w:sz="4" w:space="0" w:color="auto"/>
              <w:right w:val="single" w:sz="4" w:space="0" w:color="auto"/>
            </w:tcBorders>
            <w:shd w:val="clear" w:color="auto" w:fill="auto"/>
            <w:vAlign w:val="center"/>
            <w:hideMark/>
          </w:tcPr>
          <w:p w14:paraId="44072C58" w14:textId="77777777" w:rsidR="00741952" w:rsidRPr="00DF3D07" w:rsidRDefault="00741952" w:rsidP="0037444D">
            <w:pPr>
              <w:rPr>
                <w:rFonts w:eastAsia="Times New Roman"/>
                <w:szCs w:val="22"/>
                <w:lang w:val="fr-CH"/>
              </w:rPr>
            </w:pPr>
            <w:r w:rsidRPr="00DF3D07">
              <w:rPr>
                <w:rFonts w:eastAsia="Times New Roman"/>
                <w:szCs w:val="22"/>
                <w:lang w:val="fr-CH"/>
              </w:rPr>
              <w:t>Filipe LÚCIO</w:t>
            </w:r>
          </w:p>
          <w:p w14:paraId="623D1371" w14:textId="1EBF582E" w:rsidR="00741952" w:rsidRPr="00DF3D07" w:rsidRDefault="00741952" w:rsidP="0037444D">
            <w:pPr>
              <w:rPr>
                <w:rFonts w:eastAsia="Times New Roman"/>
                <w:szCs w:val="22"/>
                <w:lang w:val="fr-CH"/>
              </w:rPr>
            </w:pPr>
            <w:r w:rsidRPr="00DF3D07">
              <w:rPr>
                <w:rFonts w:eastAsia="Times New Roman"/>
                <w:szCs w:val="22"/>
                <w:lang w:val="fr-CH"/>
              </w:rPr>
              <w:t>E</w:t>
            </w:r>
            <w:r w:rsidR="00B35CF9">
              <w:rPr>
                <w:rFonts w:eastAsia="Times New Roman"/>
                <w:szCs w:val="22"/>
                <w:lang w:val="fr-CH"/>
              </w:rPr>
              <w:t>-</w:t>
            </w:r>
            <w:r w:rsidRPr="00DF3D07">
              <w:rPr>
                <w:rFonts w:eastAsia="Times New Roman"/>
                <w:szCs w:val="22"/>
                <w:lang w:val="fr-CH"/>
              </w:rPr>
              <w:t xml:space="preserve">mail: </w:t>
            </w:r>
            <w:r w:rsidR="004C4B65">
              <w:fldChar w:fldCharType="begin"/>
            </w:r>
            <w:r w:rsidR="004C4B65" w:rsidRPr="008332A8">
              <w:rPr>
                <w:lang w:val="fr-CH"/>
                <w:rPrChange w:id="82" w:author="Stewart" w:date="2014-11-11T09:43:00Z">
                  <w:rPr/>
                </w:rPrChange>
              </w:rPr>
              <w:instrText xml:space="preserve"> HYPERLINK "mailto:flucio@wmo.int" </w:instrText>
            </w:r>
            <w:r w:rsidR="004C4B65">
              <w:fldChar w:fldCharType="separate"/>
            </w:r>
            <w:r w:rsidRPr="00DF3D07">
              <w:rPr>
                <w:rStyle w:val="Hyperlink"/>
                <w:rFonts w:eastAsia="Times New Roman" w:cs="Arial"/>
                <w:szCs w:val="22"/>
                <w:lang w:val="fr-CH"/>
              </w:rPr>
              <w:t>flucio@wmo.int</w:t>
            </w:r>
            <w:r w:rsidR="004C4B65">
              <w:rPr>
                <w:rStyle w:val="Hyperlink"/>
                <w:rFonts w:eastAsia="Times New Roman" w:cs="Arial"/>
                <w:szCs w:val="22"/>
                <w:lang w:val="fr-CH"/>
              </w:rPr>
              <w:fldChar w:fldCharType="end"/>
            </w:r>
            <w:r w:rsidRPr="00DF3D07">
              <w:rPr>
                <w:rFonts w:eastAsia="Times New Roman"/>
                <w:szCs w:val="22"/>
                <w:lang w:val="fr-CH"/>
              </w:rPr>
              <w:t xml:space="preserve"> </w:t>
            </w:r>
          </w:p>
        </w:tc>
      </w:tr>
      <w:tr w:rsidR="00741952" w:rsidRPr="00B35CF9" w14:paraId="1A83EA9E" w14:textId="77777777" w:rsidTr="0037444D">
        <w:trPr>
          <w:trHeight w:val="435"/>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4B883780" w14:textId="77777777" w:rsidR="00741952" w:rsidRPr="00C02F6E" w:rsidRDefault="00741952" w:rsidP="0037444D">
            <w:pPr>
              <w:rPr>
                <w:rFonts w:eastAsia="Times New Roman"/>
                <w:sz w:val="20"/>
              </w:rPr>
            </w:pPr>
            <w:r w:rsidRPr="00C02F6E">
              <w:rPr>
                <w:rFonts w:eastAsia="Times New Roman"/>
                <w:sz w:val="20"/>
              </w:rPr>
              <w:t>WMO</w:t>
            </w:r>
          </w:p>
        </w:tc>
        <w:tc>
          <w:tcPr>
            <w:tcW w:w="4500" w:type="dxa"/>
            <w:tcBorders>
              <w:top w:val="nil"/>
              <w:left w:val="nil"/>
              <w:bottom w:val="single" w:sz="4" w:space="0" w:color="auto"/>
              <w:right w:val="single" w:sz="4" w:space="0" w:color="auto"/>
            </w:tcBorders>
            <w:shd w:val="clear" w:color="auto" w:fill="auto"/>
            <w:hideMark/>
          </w:tcPr>
          <w:p w14:paraId="43C6158C" w14:textId="77777777" w:rsidR="00741952" w:rsidRPr="00C02F6E" w:rsidRDefault="00741952" w:rsidP="0037444D">
            <w:pPr>
              <w:rPr>
                <w:rFonts w:eastAsia="Times New Roman"/>
                <w:szCs w:val="22"/>
              </w:rPr>
            </w:pPr>
            <w:r w:rsidRPr="00C02F6E">
              <w:rPr>
                <w:rFonts w:eastAsia="Times New Roman"/>
                <w:szCs w:val="22"/>
              </w:rPr>
              <w:t>Christian BLONDIN</w:t>
            </w:r>
          </w:p>
          <w:p w14:paraId="213572DA" w14:textId="2DA6A0BF" w:rsidR="00741952" w:rsidRPr="00B35CF9" w:rsidRDefault="00741952" w:rsidP="0037444D">
            <w:pPr>
              <w:rPr>
                <w:rFonts w:eastAsia="Times New Roman"/>
                <w:szCs w:val="22"/>
                <w:lang w:val="fr-CH"/>
              </w:rPr>
            </w:pPr>
            <w:r w:rsidRPr="00B35CF9">
              <w:rPr>
                <w:rFonts w:eastAsia="Times New Roman"/>
                <w:szCs w:val="22"/>
                <w:lang w:val="fr-CH"/>
              </w:rPr>
              <w:t>E</w:t>
            </w:r>
            <w:r w:rsidR="00B35CF9" w:rsidRPr="00B35CF9">
              <w:rPr>
                <w:rFonts w:eastAsia="Times New Roman"/>
                <w:szCs w:val="22"/>
                <w:lang w:val="fr-CH"/>
              </w:rPr>
              <w:t>-</w:t>
            </w:r>
            <w:r w:rsidRPr="00B35CF9">
              <w:rPr>
                <w:rFonts w:eastAsia="Times New Roman"/>
                <w:szCs w:val="22"/>
                <w:lang w:val="fr-CH"/>
              </w:rPr>
              <w:t xml:space="preserve">mail: </w:t>
            </w:r>
            <w:hyperlink r:id="rId15" w:history="1">
              <w:r w:rsidRPr="00B35CF9">
                <w:rPr>
                  <w:rStyle w:val="Hyperlink"/>
                  <w:rFonts w:eastAsia="Times New Roman" w:cs="Arial"/>
                  <w:szCs w:val="22"/>
                  <w:lang w:val="fr-CH"/>
                </w:rPr>
                <w:t>cblondin@wmo.int</w:t>
              </w:r>
            </w:hyperlink>
            <w:r w:rsidRPr="00B35CF9">
              <w:rPr>
                <w:rFonts w:eastAsia="Times New Roman"/>
                <w:szCs w:val="22"/>
                <w:lang w:val="fr-CH"/>
              </w:rPr>
              <w:t xml:space="preserve"> </w:t>
            </w:r>
          </w:p>
        </w:tc>
      </w:tr>
      <w:tr w:rsidR="00741952" w:rsidRPr="00B35CF9" w14:paraId="11C57147" w14:textId="77777777" w:rsidTr="0037444D">
        <w:trPr>
          <w:trHeight w:val="435"/>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51CC6592" w14:textId="77777777" w:rsidR="00741952" w:rsidRPr="00C02F6E" w:rsidRDefault="00741952" w:rsidP="0037444D">
            <w:pPr>
              <w:rPr>
                <w:rFonts w:eastAsia="Times New Roman"/>
                <w:sz w:val="20"/>
              </w:rPr>
            </w:pPr>
            <w:r w:rsidRPr="00C02F6E">
              <w:rPr>
                <w:rFonts w:eastAsia="Times New Roman"/>
                <w:sz w:val="20"/>
              </w:rPr>
              <w:t>WMO</w:t>
            </w:r>
          </w:p>
        </w:tc>
        <w:tc>
          <w:tcPr>
            <w:tcW w:w="4500" w:type="dxa"/>
            <w:tcBorders>
              <w:top w:val="nil"/>
              <w:left w:val="nil"/>
              <w:bottom w:val="single" w:sz="4" w:space="0" w:color="auto"/>
              <w:right w:val="single" w:sz="4" w:space="0" w:color="auto"/>
            </w:tcBorders>
            <w:shd w:val="clear" w:color="auto" w:fill="auto"/>
            <w:vAlign w:val="center"/>
            <w:hideMark/>
          </w:tcPr>
          <w:p w14:paraId="29617865" w14:textId="77777777" w:rsidR="00741952" w:rsidRPr="00C02F6E" w:rsidRDefault="00741952" w:rsidP="0037444D">
            <w:pPr>
              <w:rPr>
                <w:rFonts w:eastAsia="Times New Roman"/>
                <w:szCs w:val="22"/>
              </w:rPr>
            </w:pPr>
            <w:r w:rsidRPr="00C02F6E">
              <w:rPr>
                <w:rFonts w:eastAsia="Times New Roman"/>
                <w:szCs w:val="22"/>
              </w:rPr>
              <w:t>Maxx DILLEY</w:t>
            </w:r>
          </w:p>
          <w:p w14:paraId="1B5472D1" w14:textId="6C719687" w:rsidR="00741952" w:rsidRPr="00B35CF9" w:rsidRDefault="00741952" w:rsidP="0037444D">
            <w:pPr>
              <w:rPr>
                <w:rFonts w:eastAsia="Times New Roman"/>
                <w:szCs w:val="22"/>
                <w:lang w:val="fr-CH"/>
              </w:rPr>
            </w:pPr>
            <w:r w:rsidRPr="00B35CF9">
              <w:rPr>
                <w:rFonts w:eastAsia="Times New Roman"/>
                <w:szCs w:val="22"/>
                <w:lang w:val="fr-CH"/>
              </w:rPr>
              <w:t>E</w:t>
            </w:r>
            <w:r w:rsidR="00B35CF9" w:rsidRPr="00B35CF9">
              <w:rPr>
                <w:rFonts w:eastAsia="Times New Roman"/>
                <w:szCs w:val="22"/>
                <w:lang w:val="fr-CH"/>
              </w:rPr>
              <w:t>-</w:t>
            </w:r>
            <w:r w:rsidRPr="00B35CF9">
              <w:rPr>
                <w:rFonts w:eastAsia="Times New Roman"/>
                <w:szCs w:val="22"/>
                <w:lang w:val="fr-CH"/>
              </w:rPr>
              <w:t xml:space="preserve">mail: </w:t>
            </w:r>
            <w:hyperlink r:id="rId16" w:history="1">
              <w:r w:rsidRPr="00B35CF9">
                <w:rPr>
                  <w:rStyle w:val="Hyperlink"/>
                  <w:rFonts w:eastAsia="Times New Roman" w:cs="Arial"/>
                  <w:szCs w:val="22"/>
                  <w:lang w:val="fr-CH"/>
                </w:rPr>
                <w:t>Mdilley@wmo.int</w:t>
              </w:r>
            </w:hyperlink>
            <w:r w:rsidRPr="00B35CF9">
              <w:rPr>
                <w:rFonts w:eastAsia="Times New Roman"/>
                <w:szCs w:val="22"/>
                <w:lang w:val="fr-CH"/>
              </w:rPr>
              <w:t xml:space="preserve"> </w:t>
            </w:r>
          </w:p>
        </w:tc>
      </w:tr>
    </w:tbl>
    <w:p w14:paraId="5E9770DB" w14:textId="77777777" w:rsidR="00741952" w:rsidRPr="00B35CF9" w:rsidRDefault="00741952" w:rsidP="005B5FBB">
      <w:pPr>
        <w:pStyle w:val="WMOBodyText"/>
        <w:tabs>
          <w:tab w:val="clear" w:pos="1134"/>
          <w:tab w:val="left" w:pos="0"/>
        </w:tabs>
        <w:jc w:val="both"/>
        <w:rPr>
          <w:lang w:val="fr-CH"/>
        </w:rPr>
      </w:pPr>
    </w:p>
    <w:p w14:paraId="72D16702" w14:textId="4B84C980" w:rsidR="005E493B" w:rsidRDefault="00B35CF9" w:rsidP="00B35CF9">
      <w:pPr>
        <w:pStyle w:val="WMOBodyText"/>
        <w:tabs>
          <w:tab w:val="clear" w:pos="1134"/>
          <w:tab w:val="left" w:pos="0"/>
        </w:tabs>
        <w:jc w:val="center"/>
        <w:rPr>
          <w:lang w:val="fr-CH"/>
        </w:rPr>
      </w:pPr>
      <w:r>
        <w:rPr>
          <w:lang w:val="fr-CH"/>
        </w:rPr>
        <w:t>________</w:t>
      </w:r>
    </w:p>
    <w:p w14:paraId="5CA89C65" w14:textId="77777777" w:rsidR="00B35CF9" w:rsidRPr="00B35CF9" w:rsidRDefault="00B35CF9">
      <w:pPr>
        <w:pStyle w:val="WMOBodyText"/>
        <w:tabs>
          <w:tab w:val="clear" w:pos="1134"/>
          <w:tab w:val="left" w:pos="0"/>
        </w:tabs>
        <w:rPr>
          <w:lang w:val="fr-CH"/>
        </w:rPr>
      </w:pPr>
    </w:p>
    <w:sectPr w:rsidR="00B35CF9" w:rsidRPr="00B35CF9" w:rsidSect="0020095E">
      <w:headerReference w:type="even" r:id="rId17"/>
      <w:headerReference w:type="default" r:id="rId18"/>
      <w:footerReference w:type="even" r:id="rId19"/>
      <w:footerReference w:type="default" r:id="rId20"/>
      <w:headerReference w:type="first" r:id="rId21"/>
      <w:footerReference w:type="first" r:id="rId22"/>
      <w:pgSz w:w="11907" w:h="16840" w:code="9"/>
      <w:pgMar w:top="1134" w:right="1134" w:bottom="1134" w:left="1134" w:header="1134" w:footer="113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1BA2AC" w14:textId="77777777" w:rsidR="00C414AD" w:rsidRDefault="00C414AD">
      <w:r>
        <w:separator/>
      </w:r>
    </w:p>
    <w:p w14:paraId="243C5649" w14:textId="77777777" w:rsidR="00C414AD" w:rsidRDefault="00C414AD"/>
  </w:endnote>
  <w:endnote w:type="continuationSeparator" w:id="0">
    <w:p w14:paraId="203FE9A3" w14:textId="77777777" w:rsidR="00C414AD" w:rsidRDefault="00C414AD">
      <w:r>
        <w:continuationSeparator/>
      </w:r>
    </w:p>
    <w:p w14:paraId="4EF2C5B1" w14:textId="77777777" w:rsidR="00C414AD" w:rsidRDefault="00C41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Univers">
    <w:altName w:val="Arial"/>
    <w:charset w:val="EE"/>
    <w:family w:val="swiss"/>
    <w:pitch w:val="variable"/>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E100C" w14:textId="77777777" w:rsidR="000D1897" w:rsidRDefault="000D18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CBABD" w14:textId="77777777" w:rsidR="000D1897" w:rsidRDefault="000D189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8F41A" w14:textId="77777777" w:rsidR="000D1897" w:rsidRDefault="000D18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F53A99" w14:textId="77777777" w:rsidR="00C414AD" w:rsidRDefault="00C414AD">
      <w:r>
        <w:separator/>
      </w:r>
    </w:p>
    <w:p w14:paraId="38D5F24C" w14:textId="77777777" w:rsidR="00C414AD" w:rsidRDefault="00C414AD"/>
  </w:footnote>
  <w:footnote w:type="continuationSeparator" w:id="0">
    <w:p w14:paraId="2E29323E" w14:textId="77777777" w:rsidR="00C414AD" w:rsidRDefault="00C414AD">
      <w:r>
        <w:continuationSeparator/>
      </w:r>
    </w:p>
    <w:p w14:paraId="7D7947EB" w14:textId="77777777" w:rsidR="00C414AD" w:rsidRDefault="00C414AD"/>
  </w:footnote>
  <w:footnote w:id="1">
    <w:p w14:paraId="02B63E9B" w14:textId="77777777" w:rsidR="0037444D" w:rsidRDefault="0037444D" w:rsidP="0020095E">
      <w:pPr>
        <w:pStyle w:val="FootnoteText"/>
        <w:spacing w:before="120"/>
        <w:ind w:left="360" w:hanging="360"/>
      </w:pPr>
      <w:r w:rsidRPr="00F80011">
        <w:rPr>
          <w:rStyle w:val="FootnoteReference"/>
          <w:rFonts w:cs="Arial"/>
        </w:rPr>
        <w:t>*</w:t>
      </w:r>
      <w:r w:rsidRPr="00F80011">
        <w:t xml:space="preserve"> </w:t>
      </w:r>
      <w:r w:rsidRPr="00F80011">
        <w:tab/>
      </w:r>
      <w:r w:rsidRPr="00F80011">
        <w:rPr>
          <w:sz w:val="18"/>
          <w:szCs w:val="18"/>
        </w:rPr>
        <w:t>In MS Word 200</w:t>
      </w:r>
      <w:r>
        <w:rPr>
          <w:sz w:val="18"/>
          <w:szCs w:val="18"/>
        </w:rPr>
        <w:t>7</w:t>
      </w:r>
      <w:r w:rsidRPr="00F80011">
        <w:rPr>
          <w:sz w:val="18"/>
          <w:szCs w:val="18"/>
        </w:rPr>
        <w:t xml:space="preserve"> or 200</w:t>
      </w:r>
      <w:r>
        <w:rPr>
          <w:sz w:val="18"/>
          <w:szCs w:val="18"/>
        </w:rPr>
        <w:t>3</w:t>
      </w:r>
      <w:r w:rsidRPr="00F80011">
        <w:rPr>
          <w:sz w:val="18"/>
          <w:szCs w:val="18"/>
        </w:rPr>
        <w:t>, go to “View” &gt; “Document Map”.</w:t>
      </w:r>
      <w:r>
        <w:rPr>
          <w:sz w:val="18"/>
          <w:szCs w:val="18"/>
        </w:rPr>
        <w:t xml:space="preserve">  </w:t>
      </w:r>
      <w:r w:rsidRPr="00F80011">
        <w:rPr>
          <w:sz w:val="18"/>
          <w:szCs w:val="18"/>
        </w:rPr>
        <w:t>In MS Word 2010, go to “View” &gt; “Navigation Pane</w:t>
      </w:r>
      <w:r>
        <w:rPr>
          <w:sz w:val="18"/>
          <w:szCs w:val="18"/>
        </w:rPr>
        <w:t xml:space="preserve">”. </w:t>
      </w:r>
      <w:r>
        <w:rPr>
          <w:sz w:val="18"/>
          <w:szCs w:val="18"/>
          <w:lang w:val="en-US"/>
        </w:rPr>
        <w:t xml:space="preserve"> </w:t>
      </w:r>
      <w:r>
        <w:rPr>
          <w:sz w:val="18"/>
          <w:szCs w:val="18"/>
          <w:lang w:val="en-US"/>
        </w:rPr>
        <w:br/>
        <w:t>In MS Word on</w:t>
      </w:r>
      <w:r w:rsidRPr="00F80011">
        <w:rPr>
          <w:sz w:val="18"/>
          <w:szCs w:val="18"/>
        </w:rPr>
        <w:t xml:space="preserve"> a Mac, go to “View” &gt; “Navigation </w:t>
      </w:r>
      <w:r w:rsidRPr="00E60546">
        <w:rPr>
          <w:sz w:val="18"/>
          <w:szCs w:val="18"/>
        </w:rPr>
        <w:t>Pane</w:t>
      </w:r>
      <w:r w:rsidRPr="00F80011">
        <w:rPr>
          <w:sz w:val="18"/>
          <w:szCs w:val="18"/>
        </w:rPr>
        <w:t>”, select “Document Map” in the drop-down list on the left.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3FD4B" w14:textId="77777777" w:rsidR="000D1897" w:rsidRDefault="000D18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FBE6E" w14:textId="41665181" w:rsidR="0037444D" w:rsidRPr="00CB43A7" w:rsidRDefault="0037444D" w:rsidP="0020095E">
    <w:pPr>
      <w:pStyle w:val="Header"/>
      <w:ind w:right="360"/>
      <w:rPr>
        <w:lang w:val="en-US"/>
      </w:rPr>
    </w:pPr>
    <w:r>
      <w:rPr>
        <w:lang w:val="de-DE"/>
      </w:rPr>
      <w:t>IBCS-2/Doc. 4.1</w:t>
    </w:r>
    <w:r w:rsidRPr="00AC0FD2">
      <w:rPr>
        <w:lang w:val="de-DE"/>
      </w:rPr>
      <w:t xml:space="preserve">, </w:t>
    </w:r>
    <w:del w:id="83" w:author="Stewart" w:date="2014-11-10T18:13:00Z">
      <w:r w:rsidDel="000D1897">
        <w:rPr>
          <w:lang w:val="de-DE"/>
        </w:rPr>
        <w:delText>DRAFT 1</w:delText>
      </w:r>
    </w:del>
    <w:ins w:id="84" w:author="Stewart" w:date="2014-11-10T18:13:00Z">
      <w:r w:rsidR="000D1897">
        <w:rPr>
          <w:lang w:val="de-DE"/>
        </w:rPr>
        <w:t>APPROVED</w:t>
      </w:r>
    </w:ins>
    <w:r w:rsidRPr="00AC0FD2">
      <w:rPr>
        <w:lang w:val="de-DE"/>
      </w:rPr>
      <w:t xml:space="preserve">, p. </w:t>
    </w:r>
    <w:r w:rsidRPr="00AC0FD2">
      <w:rPr>
        <w:rStyle w:val="PageNumber"/>
        <w:rFonts w:cs="Arial"/>
        <w:lang w:val="de-DE"/>
      </w:rPr>
      <w:fldChar w:fldCharType="begin"/>
    </w:r>
    <w:r w:rsidRPr="00AC0FD2">
      <w:rPr>
        <w:rStyle w:val="PageNumber"/>
        <w:rFonts w:cs="Arial"/>
        <w:lang w:val="de-DE"/>
      </w:rPr>
      <w:instrText xml:space="preserve"> PAGE </w:instrText>
    </w:r>
    <w:r w:rsidRPr="00AC0FD2">
      <w:rPr>
        <w:rStyle w:val="PageNumber"/>
        <w:rFonts w:cs="Arial"/>
        <w:lang w:val="de-DE"/>
      </w:rPr>
      <w:fldChar w:fldCharType="separate"/>
    </w:r>
    <w:r w:rsidR="001E680A">
      <w:rPr>
        <w:rStyle w:val="PageNumber"/>
        <w:rFonts w:cs="Arial"/>
        <w:noProof/>
        <w:lang w:val="de-DE"/>
      </w:rPr>
      <w:t>6</w:t>
    </w:r>
    <w:r w:rsidRPr="00AC0FD2">
      <w:rPr>
        <w:rStyle w:val="PageNumber"/>
        <w:rFonts w:cs="Arial"/>
        <w:lang w:val="de-DE"/>
      </w:rPr>
      <w:fldChar w:fldCharType="end"/>
    </w:r>
  </w:p>
  <w:p w14:paraId="69D979EB" w14:textId="77777777" w:rsidR="0037444D" w:rsidRPr="00CB43A7" w:rsidRDefault="0037444D" w:rsidP="0020095E">
    <w:pPr>
      <w:pStyle w:val="Header"/>
      <w:rPr>
        <w:lang w:val="en-US"/>
      </w:rPr>
    </w:pPr>
  </w:p>
  <w:p w14:paraId="5727253B" w14:textId="77777777" w:rsidR="0037444D" w:rsidRPr="00CB43A7" w:rsidRDefault="0037444D" w:rsidP="0020095E">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D062D" w14:textId="77777777" w:rsidR="000D1897" w:rsidRDefault="000D18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1DDA"/>
    <w:multiLevelType w:val="hybridMultilevel"/>
    <w:tmpl w:val="E7E0148E"/>
    <w:lvl w:ilvl="0" w:tplc="9484EF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50450A"/>
    <w:multiLevelType w:val="hybridMultilevel"/>
    <w:tmpl w:val="9AE49826"/>
    <w:lvl w:ilvl="0" w:tplc="2862B6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450AA3"/>
    <w:multiLevelType w:val="hybridMultilevel"/>
    <w:tmpl w:val="E37A711C"/>
    <w:lvl w:ilvl="0" w:tplc="9484EF7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2C4A2E"/>
    <w:multiLevelType w:val="hybridMultilevel"/>
    <w:tmpl w:val="F8D0F1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78B6DDC"/>
    <w:multiLevelType w:val="multilevel"/>
    <w:tmpl w:val="D47E8A38"/>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727852"/>
    <w:multiLevelType w:val="multilevel"/>
    <w:tmpl w:val="57188C10"/>
    <w:lvl w:ilvl="0">
      <w:start w:val="3"/>
      <w:numFmt w:val="decimal"/>
      <w:lvlText w:val="%1"/>
      <w:lvlJc w:val="left"/>
      <w:pPr>
        <w:ind w:left="420" w:hanging="420"/>
      </w:pPr>
      <w:rPr>
        <w:rFonts w:hint="default"/>
      </w:rPr>
    </w:lvl>
    <w:lvl w:ilvl="1">
      <w:start w:val="1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8B74974"/>
    <w:multiLevelType w:val="hybridMultilevel"/>
    <w:tmpl w:val="0714C8DA"/>
    <w:lvl w:ilvl="0" w:tplc="AE2EA3F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080EAB"/>
    <w:multiLevelType w:val="hybridMultilevel"/>
    <w:tmpl w:val="A21A3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F77238"/>
    <w:multiLevelType w:val="hybridMultilevel"/>
    <w:tmpl w:val="844AB3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EC781F"/>
    <w:multiLevelType w:val="hybridMultilevel"/>
    <w:tmpl w:val="00E6D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265AB9"/>
    <w:multiLevelType w:val="hybridMultilevel"/>
    <w:tmpl w:val="2F902048"/>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A142BDE"/>
    <w:multiLevelType w:val="hybridMultilevel"/>
    <w:tmpl w:val="29502D0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7E2953"/>
    <w:multiLevelType w:val="hybridMultilevel"/>
    <w:tmpl w:val="EBF24CBC"/>
    <w:lvl w:ilvl="0" w:tplc="6D1672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442C6E"/>
    <w:multiLevelType w:val="hybridMultilevel"/>
    <w:tmpl w:val="FC0E41A2"/>
    <w:lvl w:ilvl="0" w:tplc="E4C4E90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53551B60"/>
    <w:multiLevelType w:val="multilevel"/>
    <w:tmpl w:val="79567B8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58A5753E"/>
    <w:multiLevelType w:val="multilevel"/>
    <w:tmpl w:val="1DF6BA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5D60785C"/>
    <w:multiLevelType w:val="hybridMultilevel"/>
    <w:tmpl w:val="823E2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F06F0A"/>
    <w:multiLevelType w:val="hybridMultilevel"/>
    <w:tmpl w:val="5A5AB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43510A"/>
    <w:multiLevelType w:val="hybridMultilevel"/>
    <w:tmpl w:val="87761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286DE2"/>
    <w:multiLevelType w:val="hybridMultilevel"/>
    <w:tmpl w:val="3A74F8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EF1DA7"/>
    <w:multiLevelType w:val="hybridMultilevel"/>
    <w:tmpl w:val="38F69C26"/>
    <w:lvl w:ilvl="0" w:tplc="9484EF7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156A35"/>
    <w:multiLevelType w:val="hybridMultilevel"/>
    <w:tmpl w:val="97E6B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3294ABF"/>
    <w:multiLevelType w:val="hybridMultilevel"/>
    <w:tmpl w:val="EBF24CBC"/>
    <w:lvl w:ilvl="0" w:tplc="6D1672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EE50D0"/>
    <w:multiLevelType w:val="multilevel"/>
    <w:tmpl w:val="037883C8"/>
    <w:lvl w:ilvl="0">
      <w:start w:val="3"/>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A5C73DA"/>
    <w:multiLevelType w:val="multilevel"/>
    <w:tmpl w:val="8BF82B9A"/>
    <w:styleLink w:val="List12"/>
    <w:lvl w:ilvl="0">
      <w:start w:val="1"/>
      <w:numFmt w:val="decimal"/>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num w:numId="1">
    <w:abstractNumId w:val="10"/>
  </w:num>
  <w:num w:numId="2">
    <w:abstractNumId w:val="13"/>
  </w:num>
  <w:num w:numId="3">
    <w:abstractNumId w:val="19"/>
  </w:num>
  <w:num w:numId="4">
    <w:abstractNumId w:val="8"/>
  </w:num>
  <w:num w:numId="5">
    <w:abstractNumId w:val="7"/>
  </w:num>
  <w:num w:numId="6">
    <w:abstractNumId w:val="1"/>
  </w:num>
  <w:num w:numId="7">
    <w:abstractNumId w:val="22"/>
  </w:num>
  <w:num w:numId="8">
    <w:abstractNumId w:val="12"/>
  </w:num>
  <w:num w:numId="9">
    <w:abstractNumId w:val="15"/>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4"/>
  </w:num>
  <w:num w:numId="19">
    <w:abstractNumId w:val="16"/>
  </w:num>
  <w:num w:numId="20">
    <w:abstractNumId w:val="11"/>
  </w:num>
  <w:num w:numId="21">
    <w:abstractNumId w:val="6"/>
  </w:num>
  <w:num w:numId="22">
    <w:abstractNumId w:val="4"/>
  </w:num>
  <w:num w:numId="23">
    <w:abstractNumId w:val="23"/>
  </w:num>
  <w:num w:numId="24">
    <w:abstractNumId w:val="5"/>
  </w:num>
  <w:num w:numId="25">
    <w:abstractNumId w:val="24"/>
  </w:num>
  <w:num w:numId="26">
    <w:abstractNumId w:val="18"/>
  </w:num>
  <w:num w:numId="27">
    <w:abstractNumId w:val="20"/>
  </w:num>
  <w:num w:numId="28">
    <w:abstractNumId w:val="9"/>
  </w:num>
  <w:num w:numId="29">
    <w:abstractNumId w:val="3"/>
  </w:num>
  <w:num w:numId="30">
    <w:abstractNumId w:val="17"/>
  </w:num>
  <w:num w:numId="31">
    <w:abstractNumId w:val="0"/>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4"/>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B1F"/>
    <w:rsid w:val="00032A0C"/>
    <w:rsid w:val="00047705"/>
    <w:rsid w:val="000573AD"/>
    <w:rsid w:val="0008260F"/>
    <w:rsid w:val="00083847"/>
    <w:rsid w:val="000964CA"/>
    <w:rsid w:val="000B5EC1"/>
    <w:rsid w:val="000D1897"/>
    <w:rsid w:val="000F6F5A"/>
    <w:rsid w:val="00111BFD"/>
    <w:rsid w:val="00123140"/>
    <w:rsid w:val="00127942"/>
    <w:rsid w:val="00164802"/>
    <w:rsid w:val="00192A95"/>
    <w:rsid w:val="001A22FC"/>
    <w:rsid w:val="001D1BD0"/>
    <w:rsid w:val="001D21DF"/>
    <w:rsid w:val="001D374B"/>
    <w:rsid w:val="001D6302"/>
    <w:rsid w:val="001E680A"/>
    <w:rsid w:val="001F04EB"/>
    <w:rsid w:val="001F7D64"/>
    <w:rsid w:val="0020095E"/>
    <w:rsid w:val="00202588"/>
    <w:rsid w:val="00205EA0"/>
    <w:rsid w:val="002304DE"/>
    <w:rsid w:val="00231C77"/>
    <w:rsid w:val="002359EA"/>
    <w:rsid w:val="00236330"/>
    <w:rsid w:val="002379B3"/>
    <w:rsid w:val="002536A4"/>
    <w:rsid w:val="00262FA5"/>
    <w:rsid w:val="00283E25"/>
    <w:rsid w:val="002D4141"/>
    <w:rsid w:val="002E3FAD"/>
    <w:rsid w:val="003069E9"/>
    <w:rsid w:val="003175BA"/>
    <w:rsid w:val="00321B7B"/>
    <w:rsid w:val="0032306D"/>
    <w:rsid w:val="00337B16"/>
    <w:rsid w:val="0037444D"/>
    <w:rsid w:val="0038036F"/>
    <w:rsid w:val="00383F03"/>
    <w:rsid w:val="00394A05"/>
    <w:rsid w:val="00397880"/>
    <w:rsid w:val="003A4D30"/>
    <w:rsid w:val="003B26FA"/>
    <w:rsid w:val="003D4695"/>
    <w:rsid w:val="003E7B6A"/>
    <w:rsid w:val="00406D46"/>
    <w:rsid w:val="00437B04"/>
    <w:rsid w:val="0044536C"/>
    <w:rsid w:val="00452400"/>
    <w:rsid w:val="00460792"/>
    <w:rsid w:val="0049182D"/>
    <w:rsid w:val="004A1C7E"/>
    <w:rsid w:val="004B5343"/>
    <w:rsid w:val="004C4B65"/>
    <w:rsid w:val="004E2024"/>
    <w:rsid w:val="004E2203"/>
    <w:rsid w:val="00500692"/>
    <w:rsid w:val="00506AC5"/>
    <w:rsid w:val="0057583F"/>
    <w:rsid w:val="0058632A"/>
    <w:rsid w:val="005B5FBB"/>
    <w:rsid w:val="005E0C5D"/>
    <w:rsid w:val="005E383B"/>
    <w:rsid w:val="005E493B"/>
    <w:rsid w:val="005E6667"/>
    <w:rsid w:val="00607AEB"/>
    <w:rsid w:val="00615AB0"/>
    <w:rsid w:val="00655B72"/>
    <w:rsid w:val="00661E2D"/>
    <w:rsid w:val="00675577"/>
    <w:rsid w:val="00692B11"/>
    <w:rsid w:val="006A755B"/>
    <w:rsid w:val="006E02F9"/>
    <w:rsid w:val="006E0FD0"/>
    <w:rsid w:val="00706BBC"/>
    <w:rsid w:val="007264C1"/>
    <w:rsid w:val="00741952"/>
    <w:rsid w:val="00751206"/>
    <w:rsid w:val="00757C8B"/>
    <w:rsid w:val="00795EB5"/>
    <w:rsid w:val="0079711F"/>
    <w:rsid w:val="007D6343"/>
    <w:rsid w:val="007E0D42"/>
    <w:rsid w:val="007E4201"/>
    <w:rsid w:val="007E6F25"/>
    <w:rsid w:val="007F2ECB"/>
    <w:rsid w:val="00806873"/>
    <w:rsid w:val="008117C1"/>
    <w:rsid w:val="008332A8"/>
    <w:rsid w:val="00846572"/>
    <w:rsid w:val="00862C43"/>
    <w:rsid w:val="0087708D"/>
    <w:rsid w:val="00881195"/>
    <w:rsid w:val="00886620"/>
    <w:rsid w:val="0088693E"/>
    <w:rsid w:val="008905AC"/>
    <w:rsid w:val="0089616D"/>
    <w:rsid w:val="008A6EA3"/>
    <w:rsid w:val="008B016A"/>
    <w:rsid w:val="008C0A77"/>
    <w:rsid w:val="008E1E4A"/>
    <w:rsid w:val="008F279C"/>
    <w:rsid w:val="0096038B"/>
    <w:rsid w:val="009801B6"/>
    <w:rsid w:val="00981D20"/>
    <w:rsid w:val="009A5501"/>
    <w:rsid w:val="009C4C04"/>
    <w:rsid w:val="009E6F94"/>
    <w:rsid w:val="009F1B70"/>
    <w:rsid w:val="00A10E04"/>
    <w:rsid w:val="00A22B06"/>
    <w:rsid w:val="00A57231"/>
    <w:rsid w:val="00A60FE6"/>
    <w:rsid w:val="00A8433B"/>
    <w:rsid w:val="00A917EA"/>
    <w:rsid w:val="00AA5172"/>
    <w:rsid w:val="00AC0FD2"/>
    <w:rsid w:val="00AE3775"/>
    <w:rsid w:val="00AF638A"/>
    <w:rsid w:val="00B009AA"/>
    <w:rsid w:val="00B02FCF"/>
    <w:rsid w:val="00B056E7"/>
    <w:rsid w:val="00B10035"/>
    <w:rsid w:val="00B14194"/>
    <w:rsid w:val="00B21672"/>
    <w:rsid w:val="00B35CF9"/>
    <w:rsid w:val="00B505B4"/>
    <w:rsid w:val="00B72B4D"/>
    <w:rsid w:val="00B8465C"/>
    <w:rsid w:val="00BC1457"/>
    <w:rsid w:val="00BE1808"/>
    <w:rsid w:val="00BF3D00"/>
    <w:rsid w:val="00C007FF"/>
    <w:rsid w:val="00C02F6E"/>
    <w:rsid w:val="00C13EEC"/>
    <w:rsid w:val="00C177E5"/>
    <w:rsid w:val="00C3550E"/>
    <w:rsid w:val="00C414AD"/>
    <w:rsid w:val="00C42AD7"/>
    <w:rsid w:val="00C42C95"/>
    <w:rsid w:val="00C720A4"/>
    <w:rsid w:val="00CA7330"/>
    <w:rsid w:val="00CB43A7"/>
    <w:rsid w:val="00CC0363"/>
    <w:rsid w:val="00CF22DE"/>
    <w:rsid w:val="00CF6DF0"/>
    <w:rsid w:val="00D40B6C"/>
    <w:rsid w:val="00D47F4C"/>
    <w:rsid w:val="00D615BC"/>
    <w:rsid w:val="00D65563"/>
    <w:rsid w:val="00D76EF2"/>
    <w:rsid w:val="00D90084"/>
    <w:rsid w:val="00DB3AAB"/>
    <w:rsid w:val="00DB5ADE"/>
    <w:rsid w:val="00DB5E64"/>
    <w:rsid w:val="00DB6C46"/>
    <w:rsid w:val="00DE2800"/>
    <w:rsid w:val="00DF3D07"/>
    <w:rsid w:val="00DF7B1F"/>
    <w:rsid w:val="00E15A4A"/>
    <w:rsid w:val="00E32F9F"/>
    <w:rsid w:val="00E34536"/>
    <w:rsid w:val="00E534D9"/>
    <w:rsid w:val="00E60546"/>
    <w:rsid w:val="00EB184A"/>
    <w:rsid w:val="00ED76C3"/>
    <w:rsid w:val="00EF72BF"/>
    <w:rsid w:val="00F034CB"/>
    <w:rsid w:val="00F4597C"/>
    <w:rsid w:val="00F604B0"/>
    <w:rsid w:val="00F80011"/>
    <w:rsid w:val="00F90B22"/>
    <w:rsid w:val="00FB24A7"/>
    <w:rsid w:val="00FB2528"/>
    <w:rsid w:val="00FC526D"/>
    <w:rsid w:val="00FD6781"/>
    <w:rsid w:val="00FD7225"/>
    <w:rsid w:val="00FF14E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4B5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next w:val="WMOBodyText"/>
    <w:qFormat/>
    <w:rsid w:val="003B26FA"/>
    <w:pPr>
      <w:tabs>
        <w:tab w:val="left" w:pos="1134"/>
      </w:tabs>
      <w:jc w:val="both"/>
    </w:pPr>
    <w:rPr>
      <w:rFonts w:ascii="Arial" w:hAnsi="Arial" w:cs="Arial"/>
      <w:szCs w:val="20"/>
      <w:lang w:val="en-GB"/>
    </w:rPr>
  </w:style>
  <w:style w:type="paragraph" w:styleId="Heading1">
    <w:name w:val="heading 1"/>
    <w:basedOn w:val="Normal"/>
    <w:next w:val="Normal"/>
    <w:link w:val="Heading1Char"/>
    <w:uiPriority w:val="99"/>
    <w:qFormat/>
    <w:rsid w:val="00C13EEC"/>
    <w:pPr>
      <w:keepNext/>
      <w:keepLines/>
      <w:spacing w:after="120"/>
      <w:jc w:val="center"/>
      <w:outlineLvl w:val="0"/>
    </w:pPr>
    <w:rPr>
      <w:b/>
      <w:bCs/>
      <w:caps/>
      <w:kern w:val="32"/>
      <w:sz w:val="28"/>
      <w:szCs w:val="32"/>
      <w:lang w:eastAsia="zh-TW"/>
    </w:rPr>
  </w:style>
  <w:style w:type="paragraph" w:styleId="Heading2">
    <w:name w:val="heading 2"/>
    <w:basedOn w:val="Normal"/>
    <w:next w:val="Normal"/>
    <w:link w:val="Heading2Char"/>
    <w:uiPriority w:val="99"/>
    <w:qFormat/>
    <w:rsid w:val="00C13EEC"/>
    <w:pPr>
      <w:keepNext/>
      <w:keepLines/>
      <w:spacing w:before="360"/>
      <w:ind w:left="1134" w:hanging="1134"/>
      <w:jc w:val="left"/>
      <w:outlineLvl w:val="1"/>
    </w:pPr>
    <w:rPr>
      <w:rFonts w:cs="Times New Roman"/>
      <w:b/>
      <w:bCs/>
      <w:iCs/>
      <w:caps/>
      <w:szCs w:val="22"/>
      <w:lang w:eastAsia="ja-JP"/>
    </w:rPr>
  </w:style>
  <w:style w:type="paragraph" w:styleId="Heading3">
    <w:name w:val="heading 3"/>
    <w:basedOn w:val="Normal"/>
    <w:next w:val="Normal"/>
    <w:link w:val="Heading3Char"/>
    <w:uiPriority w:val="99"/>
    <w:qFormat/>
    <w:rsid w:val="00321B7B"/>
    <w:pPr>
      <w:keepNext/>
      <w:keepLines/>
      <w:spacing w:before="360"/>
      <w:ind w:left="1134" w:hanging="1134"/>
      <w:jc w:val="left"/>
      <w:outlineLvl w:val="2"/>
    </w:pPr>
    <w:rPr>
      <w:b/>
      <w:bCs/>
      <w:szCs w:val="22"/>
      <w:lang w:eastAsia="zh-TW"/>
    </w:rPr>
  </w:style>
  <w:style w:type="paragraph" w:styleId="Heading4">
    <w:name w:val="heading 4"/>
    <w:basedOn w:val="Normal"/>
    <w:next w:val="Normal"/>
    <w:link w:val="Heading4Char"/>
    <w:uiPriority w:val="99"/>
    <w:qFormat/>
    <w:rsid w:val="00321B7B"/>
    <w:pPr>
      <w:keepNext/>
      <w:keepLines/>
      <w:spacing w:before="360"/>
      <w:ind w:left="1134" w:hanging="1134"/>
      <w:outlineLvl w:val="3"/>
    </w:pPr>
    <w:rPr>
      <w:b/>
      <w:i/>
      <w:lang w:eastAsia="zh-TW"/>
    </w:rPr>
  </w:style>
  <w:style w:type="paragraph" w:styleId="Heading5">
    <w:name w:val="heading 5"/>
    <w:basedOn w:val="Normal"/>
    <w:next w:val="Normal"/>
    <w:link w:val="Heading5Char"/>
    <w:uiPriority w:val="99"/>
    <w:qFormat/>
    <w:rsid w:val="00321B7B"/>
    <w:pPr>
      <w:tabs>
        <w:tab w:val="left" w:pos="1080"/>
      </w:tabs>
      <w:spacing w:before="240"/>
      <w:ind w:left="1080" w:hanging="1080"/>
      <w:outlineLvl w:val="4"/>
    </w:pPr>
    <w:rPr>
      <w:bCs/>
      <w:i/>
      <w:iCs/>
      <w:szCs w:val="22"/>
      <w:lang w:eastAsia="zh-TW"/>
    </w:rPr>
  </w:style>
  <w:style w:type="paragraph" w:styleId="Heading6">
    <w:name w:val="heading 6"/>
    <w:basedOn w:val="Normal"/>
    <w:next w:val="Normal"/>
    <w:link w:val="Heading6Char"/>
    <w:uiPriority w:val="99"/>
    <w:qFormat/>
    <w:rsid w:val="00C13EEC"/>
    <w:pPr>
      <w:keepNext/>
      <w:widowControl w:val="0"/>
      <w:tabs>
        <w:tab w:val="center" w:pos="4513"/>
      </w:tabs>
      <w:suppressAutoHyphens/>
      <w:jc w:val="center"/>
      <w:outlineLvl w:val="5"/>
    </w:pPr>
    <w:rPr>
      <w:b/>
      <w:spacing w:val="-2"/>
      <w:lang w:eastAsia="zh-TW"/>
    </w:rPr>
  </w:style>
  <w:style w:type="paragraph" w:styleId="Heading7">
    <w:name w:val="heading 7"/>
    <w:basedOn w:val="Normal"/>
    <w:next w:val="Normal"/>
    <w:link w:val="Heading7Char"/>
    <w:uiPriority w:val="99"/>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link w:val="Heading8Char"/>
    <w:uiPriority w:val="99"/>
    <w:qFormat/>
    <w:rsid w:val="003B26FA"/>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uiPriority w:val="99"/>
    <w:qFormat/>
    <w:rsid w:val="003B26FA"/>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13EEC"/>
    <w:rPr>
      <w:rFonts w:ascii="Arial" w:hAnsi="Arial" w:cs="Arial"/>
      <w:b/>
      <w:bCs/>
      <w:caps/>
      <w:kern w:val="32"/>
      <w:sz w:val="32"/>
      <w:szCs w:val="32"/>
      <w:lang w:val="en-GB"/>
    </w:rPr>
  </w:style>
  <w:style w:type="character" w:customStyle="1" w:styleId="Heading2Char">
    <w:name w:val="Heading 2 Char"/>
    <w:basedOn w:val="DefaultParagraphFont"/>
    <w:link w:val="Heading2"/>
    <w:uiPriority w:val="99"/>
    <w:locked/>
    <w:rsid w:val="00C13EEC"/>
    <w:rPr>
      <w:rFonts w:ascii="Arial" w:hAnsi="Arial" w:cs="Times New Roman"/>
      <w:b/>
      <w:caps/>
      <w:sz w:val="22"/>
      <w:lang w:val="en-GB"/>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n-GB"/>
    </w:rPr>
  </w:style>
  <w:style w:type="character" w:customStyle="1" w:styleId="Heading4Char">
    <w:name w:val="Heading 4 Char"/>
    <w:basedOn w:val="DefaultParagraphFont"/>
    <w:link w:val="Heading4"/>
    <w:uiPriority w:val="99"/>
    <w:locked/>
    <w:rsid w:val="00321B7B"/>
    <w:rPr>
      <w:rFonts w:ascii="Arial" w:hAnsi="Arial" w:cs="Arial"/>
      <w:b/>
      <w:i/>
      <w:sz w:val="22"/>
      <w:lang w:val="en-GB"/>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en-GB"/>
    </w:rPr>
  </w:style>
  <w:style w:type="character" w:customStyle="1" w:styleId="Heading6Char">
    <w:name w:val="Heading 6 Char"/>
    <w:basedOn w:val="DefaultParagraphFont"/>
    <w:link w:val="Heading6"/>
    <w:uiPriority w:val="99"/>
    <w:semiHidden/>
    <w:locked/>
    <w:rPr>
      <w:rFonts w:ascii="Calibri" w:hAnsi="Calibri" w:cs="Times New Roman"/>
      <w:b/>
      <w:bCs/>
      <w:lang w:val="en-GB"/>
    </w:rPr>
  </w:style>
  <w:style w:type="character" w:customStyle="1" w:styleId="Heading7Char">
    <w:name w:val="Heading 7 Char"/>
    <w:basedOn w:val="DefaultParagraphFont"/>
    <w:link w:val="Heading7"/>
    <w:uiPriority w:val="99"/>
    <w:semiHidden/>
    <w:locked/>
    <w:rPr>
      <w:rFonts w:ascii="Calibri" w:hAnsi="Calibri" w:cs="Times New Roman"/>
      <w:sz w:val="24"/>
      <w:szCs w:val="24"/>
      <w:lang w:val="en-GB"/>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lang w:val="en-GB"/>
    </w:rPr>
  </w:style>
  <w:style w:type="character" w:customStyle="1" w:styleId="Heading9Char">
    <w:name w:val="Heading 9 Char"/>
    <w:basedOn w:val="DefaultParagraphFont"/>
    <w:link w:val="Heading9"/>
    <w:uiPriority w:val="99"/>
    <w:semiHidden/>
    <w:locked/>
    <w:rPr>
      <w:rFonts w:ascii="Cambria" w:hAnsi="Cambria" w:cs="Times New Roman"/>
      <w:lang w:val="en-GB"/>
    </w:rPr>
  </w:style>
  <w:style w:type="paragraph" w:styleId="Header">
    <w:name w:val="header"/>
    <w:basedOn w:val="Normal"/>
    <w:link w:val="HeaderChar"/>
    <w:uiPriority w:val="99"/>
    <w:rsid w:val="003B26FA"/>
    <w:pPr>
      <w:tabs>
        <w:tab w:val="center" w:pos="4153"/>
        <w:tab w:val="right" w:pos="8306"/>
      </w:tabs>
      <w:jc w:val="center"/>
    </w:pPr>
    <w:rPr>
      <w:sz w:val="20"/>
      <w:lang w:val="fr-FR"/>
    </w:rPr>
  </w:style>
  <w:style w:type="character" w:customStyle="1" w:styleId="HeaderChar">
    <w:name w:val="Header Char"/>
    <w:basedOn w:val="DefaultParagraphFont"/>
    <w:link w:val="Header"/>
    <w:uiPriority w:val="99"/>
    <w:semiHidden/>
    <w:locked/>
    <w:rPr>
      <w:rFonts w:ascii="Arial" w:hAnsi="Arial" w:cs="Arial"/>
      <w:sz w:val="20"/>
      <w:szCs w:val="20"/>
      <w:lang w:val="en-GB"/>
    </w:rPr>
  </w:style>
  <w:style w:type="paragraph" w:styleId="BlockText">
    <w:name w:val="Block Text"/>
    <w:basedOn w:val="Normal"/>
    <w:uiPriority w:val="99"/>
    <w:rsid w:val="003B26FA"/>
    <w:pPr>
      <w:ind w:left="567" w:right="566"/>
    </w:pPr>
    <w:rPr>
      <w:rFonts w:ascii="Univers" w:hAnsi="Univers"/>
      <w:sz w:val="21"/>
    </w:rPr>
  </w:style>
  <w:style w:type="paragraph" w:customStyle="1" w:styleId="CrossTitle12">
    <w:name w:val="***Cross_Title_12"/>
    <w:basedOn w:val="Normal"/>
    <w:uiPriority w:val="99"/>
    <w:rsid w:val="003B26FA"/>
    <w:pPr>
      <w:jc w:val="center"/>
    </w:pPr>
    <w:rPr>
      <w:rFonts w:eastAsia="SimSun"/>
      <w:b/>
      <w:bCs/>
      <w:caps/>
      <w:sz w:val="24"/>
      <w:szCs w:val="24"/>
      <w:lang w:val="fr-CH" w:eastAsia="zh-CN"/>
    </w:rPr>
  </w:style>
  <w:style w:type="paragraph" w:customStyle="1" w:styleId="Service9">
    <w:name w:val="Service 9"/>
    <w:uiPriority w:val="99"/>
    <w:rsid w:val="003B26FA"/>
    <w:pPr>
      <w:jc w:val="center"/>
    </w:pPr>
    <w:rPr>
      <w:rFonts w:ascii="Arial" w:hAnsi="Arial"/>
      <w:sz w:val="18"/>
      <w:szCs w:val="20"/>
      <w:lang w:val="en-GB"/>
    </w:rPr>
  </w:style>
  <w:style w:type="character" w:styleId="Hyperlink">
    <w:name w:val="Hyperlink"/>
    <w:basedOn w:val="DefaultParagraphFont"/>
    <w:uiPriority w:val="99"/>
    <w:rsid w:val="003B26FA"/>
    <w:rPr>
      <w:rFonts w:cs="Times New Roman"/>
      <w:color w:val="0000FF"/>
      <w:u w:val="none"/>
    </w:rPr>
  </w:style>
  <w:style w:type="character" w:styleId="PageNumber">
    <w:name w:val="page number"/>
    <w:basedOn w:val="DefaultParagraphFont"/>
    <w:uiPriority w:val="99"/>
    <w:rsid w:val="003B26FA"/>
    <w:rPr>
      <w:rFonts w:cs="Times New Roman"/>
    </w:rPr>
  </w:style>
  <w:style w:type="paragraph" w:styleId="TOC4">
    <w:name w:val="toc 4"/>
    <w:basedOn w:val="Normal"/>
    <w:next w:val="Normal"/>
    <w:autoRedefine/>
    <w:uiPriority w:val="99"/>
    <w:semiHidden/>
    <w:rsid w:val="003B26FA"/>
    <w:pPr>
      <w:ind w:left="660"/>
    </w:pPr>
  </w:style>
  <w:style w:type="paragraph" w:customStyle="1" w:styleId="CrossTitle14">
    <w:name w:val="***Cross_Title_14"/>
    <w:basedOn w:val="Normal"/>
    <w:uiPriority w:val="99"/>
    <w:rsid w:val="003B26FA"/>
    <w:pPr>
      <w:keepNext/>
      <w:tabs>
        <w:tab w:val="clear" w:pos="1134"/>
        <w:tab w:val="left" w:pos="1140"/>
      </w:tabs>
      <w:spacing w:after="100"/>
      <w:jc w:val="center"/>
    </w:pPr>
    <w:rPr>
      <w:rFonts w:eastAsia="SimSun"/>
      <w:b/>
      <w:caps/>
      <w:sz w:val="28"/>
      <w:szCs w:val="28"/>
      <w:lang w:val="fr-CH" w:eastAsia="zh-CN"/>
    </w:rPr>
  </w:style>
  <w:style w:type="paragraph" w:styleId="Footer">
    <w:name w:val="footer"/>
    <w:basedOn w:val="Normal"/>
    <w:link w:val="FooterChar"/>
    <w:uiPriority w:val="99"/>
    <w:rsid w:val="003B26FA"/>
    <w:pPr>
      <w:tabs>
        <w:tab w:val="center" w:pos="4320"/>
        <w:tab w:val="right" w:pos="8640"/>
      </w:tabs>
    </w:pPr>
  </w:style>
  <w:style w:type="character" w:customStyle="1" w:styleId="FooterChar">
    <w:name w:val="Footer Char"/>
    <w:basedOn w:val="DefaultParagraphFont"/>
    <w:link w:val="Footer"/>
    <w:uiPriority w:val="99"/>
    <w:semiHidden/>
    <w:locked/>
    <w:rPr>
      <w:rFonts w:ascii="Arial" w:hAnsi="Arial" w:cs="Arial"/>
      <w:sz w:val="20"/>
      <w:szCs w:val="20"/>
      <w:lang w:val="en-GB"/>
    </w:rPr>
  </w:style>
  <w:style w:type="paragraph" w:styleId="BalloonText">
    <w:name w:val="Balloon Text"/>
    <w:basedOn w:val="Normal"/>
    <w:link w:val="BalloonTextChar"/>
    <w:uiPriority w:val="99"/>
    <w:semiHidden/>
    <w:rsid w:val="003B26FA"/>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Arial"/>
      <w:sz w:val="2"/>
      <w:lang w:val="en-GB"/>
    </w:rPr>
  </w:style>
  <w:style w:type="paragraph" w:styleId="DocumentMap">
    <w:name w:val="Document Map"/>
    <w:basedOn w:val="Normal"/>
    <w:link w:val="DocumentMapChar"/>
    <w:uiPriority w:val="99"/>
    <w:semiHidden/>
    <w:rsid w:val="003B26FA"/>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cs="Arial"/>
      <w:sz w:val="2"/>
      <w:lang w:val="en-GB"/>
    </w:rPr>
  </w:style>
  <w:style w:type="paragraph" w:styleId="TOC3">
    <w:name w:val="toc 3"/>
    <w:basedOn w:val="Normal"/>
    <w:next w:val="Normal"/>
    <w:autoRedefine/>
    <w:uiPriority w:val="99"/>
    <w:semiHidden/>
    <w:rsid w:val="003B26FA"/>
    <w:pPr>
      <w:ind w:left="400"/>
    </w:pPr>
  </w:style>
  <w:style w:type="paragraph" w:styleId="TOC1">
    <w:name w:val="toc 1"/>
    <w:basedOn w:val="Normal"/>
    <w:next w:val="Normal"/>
    <w:autoRedefine/>
    <w:uiPriority w:val="99"/>
    <w:semiHidden/>
    <w:rsid w:val="003B26FA"/>
  </w:style>
  <w:style w:type="paragraph" w:styleId="TOC2">
    <w:name w:val="toc 2"/>
    <w:basedOn w:val="Normal"/>
    <w:next w:val="Normal"/>
    <w:autoRedefine/>
    <w:uiPriority w:val="99"/>
    <w:semiHidden/>
    <w:rsid w:val="003B26FA"/>
    <w:pPr>
      <w:ind w:left="200"/>
    </w:pPr>
  </w:style>
  <w:style w:type="character" w:styleId="FollowedHyperlink">
    <w:name w:val="FollowedHyperlink"/>
    <w:basedOn w:val="DefaultParagraphFont"/>
    <w:uiPriority w:val="99"/>
    <w:rsid w:val="003B26FA"/>
    <w:rPr>
      <w:rFonts w:cs="Times New Roman"/>
      <w:color w:val="0000FF"/>
      <w:u w:val="none"/>
    </w:rPr>
  </w:style>
  <w:style w:type="paragraph" w:customStyle="1" w:styleId="WMOSubTitle1">
    <w:name w:val="WMO_SubTitle1"/>
    <w:basedOn w:val="Heading4"/>
    <w:next w:val="WMOBodyText"/>
    <w:uiPriority w:val="99"/>
    <w:rsid w:val="00C13EEC"/>
    <w:pPr>
      <w:spacing w:before="280"/>
      <w:ind w:left="0" w:firstLine="0"/>
      <w:jc w:val="left"/>
    </w:pPr>
  </w:style>
  <w:style w:type="paragraph" w:customStyle="1" w:styleId="Comment">
    <w:name w:val="Comment"/>
    <w:basedOn w:val="Normal"/>
    <w:next w:val="WMOBodyText"/>
    <w:uiPriority w:val="99"/>
    <w:rsid w:val="003B26FA"/>
    <w:pPr>
      <w:spacing w:before="240"/>
      <w:jc w:val="left"/>
    </w:pPr>
    <w:rPr>
      <w:i/>
      <w:szCs w:val="22"/>
    </w:rPr>
  </w:style>
  <w:style w:type="paragraph" w:customStyle="1" w:styleId="CharCharCharChar">
    <w:name w:val="Char Char Char Char"/>
    <w:basedOn w:val="Normal"/>
    <w:uiPriority w:val="99"/>
    <w:rsid w:val="003B26FA"/>
    <w:pPr>
      <w:jc w:val="left"/>
    </w:pPr>
    <w:rPr>
      <w:rFonts w:ascii="Times New Roman" w:hAnsi="Times New Roman"/>
      <w:sz w:val="24"/>
      <w:szCs w:val="24"/>
      <w:lang w:val="pl-PL" w:eastAsia="pl-PL"/>
    </w:rPr>
  </w:style>
  <w:style w:type="paragraph" w:customStyle="1" w:styleId="CharChar">
    <w:name w:val="Знак Знак Char Char"/>
    <w:basedOn w:val="Normal"/>
    <w:uiPriority w:val="99"/>
    <w:rsid w:val="003B26FA"/>
    <w:pPr>
      <w:jc w:val="left"/>
    </w:pPr>
    <w:rPr>
      <w:rFonts w:ascii="Times New Roman" w:hAnsi="Times New Roman"/>
      <w:sz w:val="24"/>
      <w:szCs w:val="24"/>
      <w:lang w:val="pl-PL" w:eastAsia="pl-PL"/>
    </w:rPr>
  </w:style>
  <w:style w:type="paragraph" w:customStyle="1" w:styleId="BodyText">
    <w:name w:val="BodyText"/>
    <w:basedOn w:val="Normal"/>
    <w:link w:val="BodyTextChar"/>
    <w:uiPriority w:val="99"/>
    <w:rsid w:val="003B26FA"/>
    <w:pPr>
      <w:tabs>
        <w:tab w:val="left" w:pos="1080"/>
      </w:tabs>
      <w:spacing w:before="240"/>
    </w:pPr>
    <w:rPr>
      <w:szCs w:val="22"/>
    </w:rPr>
  </w:style>
  <w:style w:type="paragraph" w:customStyle="1" w:styleId="WMOBodyText">
    <w:name w:val="WMO_BodyText"/>
    <w:basedOn w:val="Normal"/>
    <w:link w:val="WMOBodyTextCharChar"/>
    <w:rsid w:val="00C13EEC"/>
    <w:pPr>
      <w:spacing w:before="240"/>
      <w:jc w:val="left"/>
    </w:pPr>
    <w:rPr>
      <w:szCs w:val="22"/>
      <w:lang w:eastAsia="zh-TW"/>
    </w:rPr>
  </w:style>
  <w:style w:type="paragraph" w:customStyle="1" w:styleId="WMOList1">
    <w:name w:val="WMO_List1"/>
    <w:basedOn w:val="Normal"/>
    <w:uiPriority w:val="99"/>
    <w:rsid w:val="00C13EEC"/>
    <w:pPr>
      <w:spacing w:before="240"/>
      <w:ind w:left="1134" w:hanging="1134"/>
      <w:jc w:val="left"/>
    </w:pPr>
    <w:rPr>
      <w:szCs w:val="22"/>
      <w:lang w:eastAsia="zh-TW"/>
    </w:rPr>
  </w:style>
  <w:style w:type="paragraph" w:customStyle="1" w:styleId="WMOList2">
    <w:name w:val="WMO_List2"/>
    <w:basedOn w:val="Normal"/>
    <w:uiPriority w:val="99"/>
    <w:rsid w:val="00C13EEC"/>
    <w:pPr>
      <w:tabs>
        <w:tab w:val="left" w:pos="1701"/>
      </w:tabs>
      <w:spacing w:before="240"/>
      <w:ind w:left="1701" w:hanging="567"/>
      <w:jc w:val="left"/>
    </w:pPr>
    <w:rPr>
      <w:szCs w:val="22"/>
      <w:lang w:eastAsia="zh-TW"/>
    </w:rPr>
  </w:style>
  <w:style w:type="paragraph" w:customStyle="1" w:styleId="WMOSubTitle2">
    <w:name w:val="WMO_SubTitle2"/>
    <w:basedOn w:val="Heading5"/>
    <w:next w:val="WMOBodyText"/>
    <w:uiPriority w:val="99"/>
    <w:rsid w:val="00C13EEC"/>
    <w:pPr>
      <w:keepNext/>
      <w:keepLines/>
      <w:tabs>
        <w:tab w:val="clear" w:pos="1080"/>
      </w:tabs>
      <w:spacing w:before="280"/>
      <w:ind w:left="0" w:firstLine="0"/>
      <w:jc w:val="left"/>
    </w:pPr>
  </w:style>
  <w:style w:type="paragraph" w:styleId="BodyText0">
    <w:name w:val="Body Text"/>
    <w:basedOn w:val="Normal"/>
    <w:link w:val="BodyTextChar0"/>
    <w:uiPriority w:val="99"/>
    <w:rsid w:val="003B26FA"/>
    <w:pPr>
      <w:tabs>
        <w:tab w:val="clear" w:pos="1134"/>
        <w:tab w:val="left" w:pos="1140"/>
      </w:tabs>
      <w:jc w:val="center"/>
    </w:pPr>
    <w:rPr>
      <w:rFonts w:eastAsia="SimSun"/>
      <w:b/>
      <w:bCs/>
      <w:sz w:val="24"/>
      <w:szCs w:val="24"/>
      <w:lang w:val="en-US" w:eastAsia="zh-CN"/>
    </w:rPr>
  </w:style>
  <w:style w:type="character" w:customStyle="1" w:styleId="BodyTextChar0">
    <w:name w:val="Body Text Char"/>
    <w:basedOn w:val="DefaultParagraphFont"/>
    <w:link w:val="BodyText0"/>
    <w:uiPriority w:val="99"/>
    <w:semiHidden/>
    <w:locked/>
    <w:rPr>
      <w:rFonts w:ascii="Arial" w:hAnsi="Arial" w:cs="Arial"/>
      <w:sz w:val="20"/>
      <w:szCs w:val="20"/>
      <w:lang w:val="en-GB"/>
    </w:rPr>
  </w:style>
  <w:style w:type="character" w:styleId="FootnoteReference">
    <w:name w:val="footnote reference"/>
    <w:basedOn w:val="DefaultParagraphFont"/>
    <w:uiPriority w:val="99"/>
    <w:semiHidden/>
    <w:rsid w:val="003B26FA"/>
    <w:rPr>
      <w:rFonts w:cs="Times New Roman"/>
      <w:vertAlign w:val="superscript"/>
    </w:rPr>
  </w:style>
  <w:style w:type="paragraph" w:customStyle="1" w:styleId="ECBodyText-Centred">
    <w:name w:val="EC_BodyText-Centred"/>
    <w:basedOn w:val="WMOBodyText"/>
    <w:next w:val="WMOBodyText"/>
    <w:uiPriority w:val="99"/>
    <w:rsid w:val="003B26FA"/>
    <w:pPr>
      <w:jc w:val="center"/>
    </w:pPr>
  </w:style>
  <w:style w:type="paragraph" w:styleId="FootnoteText">
    <w:name w:val="footnote text"/>
    <w:basedOn w:val="Normal"/>
    <w:link w:val="FootnoteTextChar"/>
    <w:uiPriority w:val="99"/>
    <w:semiHidden/>
    <w:rsid w:val="003B26FA"/>
    <w:pPr>
      <w:jc w:val="left"/>
    </w:pPr>
    <w:rPr>
      <w:sz w:val="20"/>
    </w:rPr>
  </w:style>
  <w:style w:type="character" w:customStyle="1" w:styleId="FootnoteTextChar">
    <w:name w:val="Footnote Text Char"/>
    <w:basedOn w:val="DefaultParagraphFont"/>
    <w:link w:val="FootnoteText"/>
    <w:uiPriority w:val="99"/>
    <w:semiHidden/>
    <w:locked/>
    <w:rPr>
      <w:rFonts w:ascii="Arial" w:hAnsi="Arial" w:cs="Arial"/>
      <w:sz w:val="20"/>
      <w:szCs w:val="20"/>
      <w:lang w:val="en-GB"/>
    </w:rPr>
  </w:style>
  <w:style w:type="character" w:styleId="CommentReference">
    <w:name w:val="annotation reference"/>
    <w:basedOn w:val="DefaultParagraphFont"/>
    <w:uiPriority w:val="99"/>
    <w:semiHidden/>
    <w:rsid w:val="003B26FA"/>
    <w:rPr>
      <w:rFonts w:cs="Times New Roman"/>
      <w:sz w:val="16"/>
      <w:szCs w:val="16"/>
    </w:rPr>
  </w:style>
  <w:style w:type="paragraph" w:styleId="CommentText">
    <w:name w:val="annotation text"/>
    <w:basedOn w:val="Normal"/>
    <w:link w:val="CommentTextChar"/>
    <w:uiPriority w:val="99"/>
    <w:semiHidden/>
    <w:rsid w:val="003B26FA"/>
    <w:rPr>
      <w:sz w:val="20"/>
    </w:rPr>
  </w:style>
  <w:style w:type="character" w:customStyle="1" w:styleId="CommentTextChar">
    <w:name w:val="Comment Text Char"/>
    <w:basedOn w:val="DefaultParagraphFont"/>
    <w:link w:val="CommentText"/>
    <w:uiPriority w:val="99"/>
    <w:semiHidden/>
    <w:locked/>
    <w:rPr>
      <w:rFonts w:ascii="Arial" w:hAnsi="Arial" w:cs="Arial"/>
      <w:sz w:val="20"/>
      <w:szCs w:val="20"/>
      <w:lang w:val="en-GB"/>
    </w:rPr>
  </w:style>
  <w:style w:type="paragraph" w:styleId="CommentSubject">
    <w:name w:val="annotation subject"/>
    <w:basedOn w:val="CommentText"/>
    <w:next w:val="CommentText"/>
    <w:link w:val="CommentSubjectChar"/>
    <w:uiPriority w:val="99"/>
    <w:semiHidden/>
    <w:rsid w:val="003B26FA"/>
    <w:rPr>
      <w:b/>
      <w:bCs/>
    </w:rPr>
  </w:style>
  <w:style w:type="character" w:customStyle="1" w:styleId="CommentSubjectChar">
    <w:name w:val="Comment Subject Char"/>
    <w:basedOn w:val="CommentTextChar"/>
    <w:link w:val="CommentSubject"/>
    <w:uiPriority w:val="99"/>
    <w:semiHidden/>
    <w:locked/>
    <w:rPr>
      <w:rFonts w:ascii="Arial" w:hAnsi="Arial" w:cs="Arial"/>
      <w:b/>
      <w:bCs/>
      <w:sz w:val="20"/>
      <w:szCs w:val="20"/>
      <w:lang w:val="en-GB"/>
    </w:rPr>
  </w:style>
  <w:style w:type="paragraph" w:customStyle="1" w:styleId="ECBox">
    <w:name w:val="EC_Box"/>
    <w:basedOn w:val="WMOBodyText"/>
    <w:next w:val="WMOBodyText"/>
    <w:uiPriority w:val="99"/>
    <w:rsid w:val="003B26FA"/>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Normal"/>
    <w:uiPriority w:val="99"/>
    <w:rsid w:val="00C13EEC"/>
    <w:pPr>
      <w:ind w:left="0" w:firstLine="0"/>
      <w:jc w:val="center"/>
    </w:pPr>
  </w:style>
  <w:style w:type="paragraph" w:styleId="Title">
    <w:name w:val="Title"/>
    <w:basedOn w:val="Normal"/>
    <w:link w:val="TitleChar"/>
    <w:uiPriority w:val="99"/>
    <w:qFormat/>
    <w:rsid w:val="003B26FA"/>
    <w:pPr>
      <w:spacing w:before="240" w:after="60"/>
      <w:jc w:val="center"/>
      <w:outlineLvl w:val="0"/>
    </w:pPr>
    <w:rPr>
      <w:b/>
      <w:bCs/>
      <w:kern w:val="28"/>
      <w:sz w:val="32"/>
      <w:szCs w:val="32"/>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en-GB"/>
    </w:rPr>
  </w:style>
  <w:style w:type="paragraph" w:customStyle="1" w:styleId="ECBodyText">
    <w:name w:val="EC_BodyText"/>
    <w:basedOn w:val="Normal"/>
    <w:link w:val="ECBodyTextChar"/>
    <w:uiPriority w:val="99"/>
    <w:rsid w:val="003B26FA"/>
    <w:pPr>
      <w:tabs>
        <w:tab w:val="clear" w:pos="1134"/>
        <w:tab w:val="left" w:pos="1080"/>
      </w:tabs>
      <w:spacing w:before="240"/>
      <w:jc w:val="left"/>
    </w:pPr>
    <w:rPr>
      <w:szCs w:val="22"/>
    </w:rPr>
  </w:style>
  <w:style w:type="character" w:customStyle="1" w:styleId="ECBodyTextChar">
    <w:name w:val="EC_BodyText Char"/>
    <w:basedOn w:val="DefaultParagraphFont"/>
    <w:link w:val="ECBodyText"/>
    <w:uiPriority w:val="99"/>
    <w:locked/>
    <w:rsid w:val="003B26FA"/>
    <w:rPr>
      <w:rFonts w:ascii="Arial" w:hAnsi="Arial" w:cs="Arial"/>
      <w:sz w:val="22"/>
      <w:szCs w:val="22"/>
    </w:rPr>
  </w:style>
  <w:style w:type="paragraph" w:customStyle="1" w:styleId="StyleHeading1LatinTimesNewRoman">
    <w:name w:val="Style Heading 1 + (Latin) Times New Roman"/>
    <w:basedOn w:val="Heading1"/>
    <w:link w:val="StyleHeading1LatinTimesNewRomanChar"/>
    <w:uiPriority w:val="99"/>
    <w:rsid w:val="003B26FA"/>
  </w:style>
  <w:style w:type="character" w:customStyle="1" w:styleId="StyleHeading1LatinTimesNewRomanChar">
    <w:name w:val="Style Heading 1 + (Latin) Times New Roman Char"/>
    <w:basedOn w:val="Heading1Char"/>
    <w:link w:val="StyleHeading1LatinTimesNewRoman"/>
    <w:uiPriority w:val="99"/>
    <w:locked/>
    <w:rsid w:val="003B26FA"/>
    <w:rPr>
      <w:rFonts w:ascii="Arial" w:hAnsi="Arial" w:cs="Arial"/>
      <w:b/>
      <w:bCs/>
      <w:caps/>
      <w:kern w:val="32"/>
      <w:sz w:val="32"/>
      <w:szCs w:val="32"/>
      <w:lang w:val="en-GB" w:eastAsia="en-US" w:bidi="ar-SA"/>
    </w:rPr>
  </w:style>
  <w:style w:type="paragraph" w:customStyle="1" w:styleId="StyleHeading1LatinTimesNewRoman1">
    <w:name w:val="Style Heading 1 + (Latin) Times New Roman1"/>
    <w:basedOn w:val="Heading1"/>
    <w:link w:val="StyleHeading1LatinTimesNewRoman1Char"/>
    <w:uiPriority w:val="99"/>
    <w:rsid w:val="003B26FA"/>
    <w:rPr>
      <w:rFonts w:cs="Arial Bold"/>
    </w:rPr>
  </w:style>
  <w:style w:type="character" w:customStyle="1" w:styleId="StyleHeading1LatinTimesNewRoman1Char">
    <w:name w:val="Style Heading 1 + (Latin) Times New Roman1 Char"/>
    <w:basedOn w:val="Heading1Char"/>
    <w:link w:val="StyleHeading1LatinTimesNewRoman1"/>
    <w:uiPriority w:val="99"/>
    <w:locked/>
    <w:rsid w:val="003B26FA"/>
    <w:rPr>
      <w:rFonts w:ascii="Arial" w:hAnsi="Arial" w:cs="Arial Bold"/>
      <w:b/>
      <w:bCs/>
      <w:caps/>
      <w:kern w:val="32"/>
      <w:sz w:val="32"/>
      <w:szCs w:val="32"/>
      <w:lang w:val="en-GB" w:eastAsia="en-US" w:bidi="ar-SA"/>
    </w:rPr>
  </w:style>
  <w:style w:type="character" w:customStyle="1" w:styleId="BodyTextChar">
    <w:name w:val="BodyText Char"/>
    <w:basedOn w:val="DefaultParagraphFont"/>
    <w:link w:val="BodyText"/>
    <w:uiPriority w:val="99"/>
    <w:locked/>
    <w:rsid w:val="003B26FA"/>
    <w:rPr>
      <w:rFonts w:ascii="Arial" w:hAnsi="Arial" w:cs="Arial"/>
      <w:sz w:val="22"/>
      <w:szCs w:val="22"/>
      <w:lang w:val="en-GB" w:eastAsia="en-US" w:bidi="ar-SA"/>
    </w:rPr>
  </w:style>
  <w:style w:type="character" w:customStyle="1" w:styleId="WMOBodyTextCharChar">
    <w:name w:val="WMO_BodyText Char Char"/>
    <w:basedOn w:val="DefaultParagraphFont"/>
    <w:link w:val="WMOBodyText"/>
    <w:locked/>
    <w:rsid w:val="00C13EEC"/>
    <w:rPr>
      <w:rFonts w:ascii="Arial" w:hAnsi="Arial" w:cs="Arial"/>
      <w:sz w:val="22"/>
      <w:szCs w:val="22"/>
      <w:lang w:val="en-GB"/>
    </w:rPr>
  </w:style>
  <w:style w:type="table" w:styleId="TableGrid">
    <w:name w:val="Table Grid"/>
    <w:basedOn w:val="TableNormal"/>
    <w:uiPriority w:val="99"/>
    <w:rsid w:val="003B26FA"/>
    <w:pPr>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rsid w:val="003B26FA"/>
    <w:rPr>
      <w:rFonts w:cs="Times New Roman"/>
      <w:color w:val="808080"/>
      <w:sz w:val="20"/>
    </w:rPr>
  </w:style>
  <w:style w:type="paragraph" w:customStyle="1" w:styleId="WMOList3">
    <w:name w:val="WMO_List3"/>
    <w:basedOn w:val="WMOList2"/>
    <w:uiPriority w:val="99"/>
    <w:rsid w:val="00C13EEC"/>
    <w:pPr>
      <w:tabs>
        <w:tab w:val="clear" w:pos="1134"/>
        <w:tab w:val="left" w:pos="2268"/>
        <w:tab w:val="left" w:pos="2310"/>
      </w:tabs>
      <w:ind w:left="2268"/>
    </w:pPr>
  </w:style>
  <w:style w:type="paragraph" w:customStyle="1" w:styleId="WMOResList1">
    <w:name w:val="WMO_ResList1"/>
    <w:basedOn w:val="WMOList1"/>
    <w:uiPriority w:val="99"/>
    <w:rsid w:val="00C13EEC"/>
    <w:pPr>
      <w:tabs>
        <w:tab w:val="clear" w:pos="1134"/>
        <w:tab w:val="left" w:pos="567"/>
      </w:tabs>
      <w:ind w:left="567" w:hanging="567"/>
    </w:pPr>
  </w:style>
  <w:style w:type="paragraph" w:customStyle="1" w:styleId="WMOResList2">
    <w:name w:val="WMO_ResList2"/>
    <w:basedOn w:val="WMOResList1"/>
    <w:uiPriority w:val="99"/>
    <w:rsid w:val="00C13EEC"/>
    <w:pPr>
      <w:tabs>
        <w:tab w:val="clear" w:pos="567"/>
        <w:tab w:val="left" w:pos="1134"/>
      </w:tabs>
      <w:ind w:left="1134"/>
    </w:pPr>
  </w:style>
  <w:style w:type="paragraph" w:customStyle="1" w:styleId="WMOResList3">
    <w:name w:val="WMO_ResList3"/>
    <w:basedOn w:val="WMOResList1"/>
    <w:uiPriority w:val="99"/>
    <w:rsid w:val="00C13EEC"/>
    <w:pPr>
      <w:tabs>
        <w:tab w:val="clear" w:pos="567"/>
        <w:tab w:val="left" w:pos="1701"/>
      </w:tabs>
      <w:ind w:left="1701"/>
    </w:pPr>
  </w:style>
  <w:style w:type="paragraph" w:customStyle="1" w:styleId="Heading2Centered">
    <w:name w:val="Heading 2 + Centered"/>
    <w:aliases w:val="Before:  0 cm,First line:  0 cm + Not All caps"/>
    <w:basedOn w:val="Heading2"/>
    <w:link w:val="Heading2CenteredChar"/>
    <w:uiPriority w:val="99"/>
    <w:rsid w:val="00C13EEC"/>
    <w:pPr>
      <w:ind w:left="0" w:firstLine="0"/>
      <w:jc w:val="center"/>
    </w:pPr>
  </w:style>
  <w:style w:type="character" w:customStyle="1" w:styleId="Heading2CenteredChar">
    <w:name w:val="Heading 2 + Centered Char"/>
    <w:aliases w:val="Before:  0 cm Char,First line:  0 cm + Not All caps Char"/>
    <w:basedOn w:val="Heading2Char"/>
    <w:link w:val="Heading2Centered"/>
    <w:uiPriority w:val="99"/>
    <w:locked/>
    <w:rsid w:val="00C13EEC"/>
    <w:rPr>
      <w:rFonts w:ascii="Arial" w:hAnsi="Arial" w:cs="Arial"/>
      <w:b/>
      <w:bCs/>
      <w:iCs/>
      <w:caps/>
      <w:sz w:val="22"/>
      <w:szCs w:val="22"/>
      <w:lang w:val="en-GB"/>
    </w:rPr>
  </w:style>
  <w:style w:type="paragraph" w:styleId="ListParagraph">
    <w:name w:val="List Paragraph"/>
    <w:basedOn w:val="Normal"/>
    <w:uiPriority w:val="34"/>
    <w:qFormat/>
    <w:rsid w:val="00BE1808"/>
    <w:pPr>
      <w:tabs>
        <w:tab w:val="clear" w:pos="1134"/>
      </w:tabs>
      <w:spacing w:after="200" w:line="276" w:lineRule="auto"/>
      <w:ind w:left="720"/>
      <w:contextualSpacing/>
      <w:jc w:val="left"/>
    </w:pPr>
    <w:rPr>
      <w:rFonts w:asciiTheme="minorHAnsi" w:eastAsiaTheme="minorEastAsia" w:hAnsiTheme="minorHAnsi" w:cstheme="minorBidi"/>
      <w:szCs w:val="22"/>
      <w:lang w:val="en-US" w:eastAsia="zh-TW"/>
    </w:rPr>
  </w:style>
  <w:style w:type="paragraph" w:styleId="NormalWeb">
    <w:name w:val="Normal (Web)"/>
    <w:basedOn w:val="Normal"/>
    <w:uiPriority w:val="99"/>
    <w:semiHidden/>
    <w:unhideWhenUsed/>
    <w:rsid w:val="00FB24A7"/>
    <w:pPr>
      <w:tabs>
        <w:tab w:val="clear" w:pos="1134"/>
      </w:tabs>
      <w:spacing w:before="100" w:beforeAutospacing="1" w:after="100" w:afterAutospacing="1"/>
      <w:jc w:val="left"/>
    </w:pPr>
    <w:rPr>
      <w:rFonts w:ascii="Times New Roman" w:eastAsia="Times New Roman" w:hAnsi="Times New Roman" w:cs="Times New Roman"/>
      <w:sz w:val="24"/>
      <w:szCs w:val="24"/>
      <w:lang w:val="en-US" w:eastAsia="zh-TW"/>
    </w:rPr>
  </w:style>
  <w:style w:type="paragraph" w:customStyle="1" w:styleId="Default">
    <w:name w:val="Default"/>
    <w:rsid w:val="004A1C7E"/>
    <w:pPr>
      <w:autoSpaceDE w:val="0"/>
      <w:autoSpaceDN w:val="0"/>
      <w:adjustRightInd w:val="0"/>
    </w:pPr>
    <w:rPr>
      <w:rFonts w:ascii="Calibri" w:hAnsi="Calibri" w:cs="Calibri"/>
      <w:color w:val="000000"/>
      <w:sz w:val="24"/>
      <w:szCs w:val="24"/>
    </w:rPr>
  </w:style>
  <w:style w:type="paragraph" w:styleId="Revision">
    <w:name w:val="Revision"/>
    <w:hidden/>
    <w:uiPriority w:val="99"/>
    <w:semiHidden/>
    <w:rsid w:val="00CF6DF0"/>
    <w:rPr>
      <w:rFonts w:ascii="Arial" w:hAnsi="Arial" w:cs="Arial"/>
      <w:szCs w:val="20"/>
      <w:lang w:val="en-GB"/>
    </w:rPr>
  </w:style>
  <w:style w:type="paragraph" w:customStyle="1" w:styleId="ECaListText">
    <w:name w:val="EC_(a)_ListText"/>
    <w:rsid w:val="00B8465C"/>
    <w:pPr>
      <w:pBdr>
        <w:top w:val="nil"/>
        <w:left w:val="nil"/>
        <w:bottom w:val="nil"/>
        <w:right w:val="nil"/>
        <w:between w:val="nil"/>
        <w:bar w:val="nil"/>
      </w:pBdr>
      <w:tabs>
        <w:tab w:val="left" w:pos="1080"/>
      </w:tabs>
      <w:spacing w:before="240"/>
      <w:ind w:left="1080" w:hanging="1080"/>
    </w:pPr>
    <w:rPr>
      <w:rFonts w:ascii="Arial" w:eastAsia="Arial Unicode MS" w:hAnsi="Arial Unicode MS" w:cs="Arial Unicode MS"/>
      <w:color w:val="000000"/>
      <w:u w:color="000000"/>
      <w:bdr w:val="nil"/>
      <w:lang w:eastAsia="zh-TW"/>
    </w:rPr>
  </w:style>
  <w:style w:type="numbering" w:customStyle="1" w:styleId="List12">
    <w:name w:val="List 12"/>
    <w:basedOn w:val="NoList"/>
    <w:rsid w:val="00B8465C"/>
    <w:pPr>
      <w:numPr>
        <w:numId w:val="2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next w:val="WMOBodyText"/>
    <w:qFormat/>
    <w:rsid w:val="003B26FA"/>
    <w:pPr>
      <w:tabs>
        <w:tab w:val="left" w:pos="1134"/>
      </w:tabs>
      <w:jc w:val="both"/>
    </w:pPr>
    <w:rPr>
      <w:rFonts w:ascii="Arial" w:hAnsi="Arial" w:cs="Arial"/>
      <w:szCs w:val="20"/>
      <w:lang w:val="en-GB"/>
    </w:rPr>
  </w:style>
  <w:style w:type="paragraph" w:styleId="Heading1">
    <w:name w:val="heading 1"/>
    <w:basedOn w:val="Normal"/>
    <w:next w:val="Normal"/>
    <w:link w:val="Heading1Char"/>
    <w:uiPriority w:val="99"/>
    <w:qFormat/>
    <w:rsid w:val="00C13EEC"/>
    <w:pPr>
      <w:keepNext/>
      <w:keepLines/>
      <w:spacing w:after="120"/>
      <w:jc w:val="center"/>
      <w:outlineLvl w:val="0"/>
    </w:pPr>
    <w:rPr>
      <w:b/>
      <w:bCs/>
      <w:caps/>
      <w:kern w:val="32"/>
      <w:sz w:val="28"/>
      <w:szCs w:val="32"/>
      <w:lang w:eastAsia="zh-TW"/>
    </w:rPr>
  </w:style>
  <w:style w:type="paragraph" w:styleId="Heading2">
    <w:name w:val="heading 2"/>
    <w:basedOn w:val="Normal"/>
    <w:next w:val="Normal"/>
    <w:link w:val="Heading2Char"/>
    <w:uiPriority w:val="99"/>
    <w:qFormat/>
    <w:rsid w:val="00C13EEC"/>
    <w:pPr>
      <w:keepNext/>
      <w:keepLines/>
      <w:spacing w:before="360"/>
      <w:ind w:left="1134" w:hanging="1134"/>
      <w:jc w:val="left"/>
      <w:outlineLvl w:val="1"/>
    </w:pPr>
    <w:rPr>
      <w:rFonts w:cs="Times New Roman"/>
      <w:b/>
      <w:bCs/>
      <w:iCs/>
      <w:caps/>
      <w:szCs w:val="22"/>
      <w:lang w:eastAsia="ja-JP"/>
    </w:rPr>
  </w:style>
  <w:style w:type="paragraph" w:styleId="Heading3">
    <w:name w:val="heading 3"/>
    <w:basedOn w:val="Normal"/>
    <w:next w:val="Normal"/>
    <w:link w:val="Heading3Char"/>
    <w:uiPriority w:val="99"/>
    <w:qFormat/>
    <w:rsid w:val="00321B7B"/>
    <w:pPr>
      <w:keepNext/>
      <w:keepLines/>
      <w:spacing w:before="360"/>
      <w:ind w:left="1134" w:hanging="1134"/>
      <w:jc w:val="left"/>
      <w:outlineLvl w:val="2"/>
    </w:pPr>
    <w:rPr>
      <w:b/>
      <w:bCs/>
      <w:szCs w:val="22"/>
      <w:lang w:eastAsia="zh-TW"/>
    </w:rPr>
  </w:style>
  <w:style w:type="paragraph" w:styleId="Heading4">
    <w:name w:val="heading 4"/>
    <w:basedOn w:val="Normal"/>
    <w:next w:val="Normal"/>
    <w:link w:val="Heading4Char"/>
    <w:uiPriority w:val="99"/>
    <w:qFormat/>
    <w:rsid w:val="00321B7B"/>
    <w:pPr>
      <w:keepNext/>
      <w:keepLines/>
      <w:spacing w:before="360"/>
      <w:ind w:left="1134" w:hanging="1134"/>
      <w:outlineLvl w:val="3"/>
    </w:pPr>
    <w:rPr>
      <w:b/>
      <w:i/>
      <w:lang w:eastAsia="zh-TW"/>
    </w:rPr>
  </w:style>
  <w:style w:type="paragraph" w:styleId="Heading5">
    <w:name w:val="heading 5"/>
    <w:basedOn w:val="Normal"/>
    <w:next w:val="Normal"/>
    <w:link w:val="Heading5Char"/>
    <w:uiPriority w:val="99"/>
    <w:qFormat/>
    <w:rsid w:val="00321B7B"/>
    <w:pPr>
      <w:tabs>
        <w:tab w:val="left" w:pos="1080"/>
      </w:tabs>
      <w:spacing w:before="240"/>
      <w:ind w:left="1080" w:hanging="1080"/>
      <w:outlineLvl w:val="4"/>
    </w:pPr>
    <w:rPr>
      <w:bCs/>
      <w:i/>
      <w:iCs/>
      <w:szCs w:val="22"/>
      <w:lang w:eastAsia="zh-TW"/>
    </w:rPr>
  </w:style>
  <w:style w:type="paragraph" w:styleId="Heading6">
    <w:name w:val="heading 6"/>
    <w:basedOn w:val="Normal"/>
    <w:next w:val="Normal"/>
    <w:link w:val="Heading6Char"/>
    <w:uiPriority w:val="99"/>
    <w:qFormat/>
    <w:rsid w:val="00C13EEC"/>
    <w:pPr>
      <w:keepNext/>
      <w:widowControl w:val="0"/>
      <w:tabs>
        <w:tab w:val="center" w:pos="4513"/>
      </w:tabs>
      <w:suppressAutoHyphens/>
      <w:jc w:val="center"/>
      <w:outlineLvl w:val="5"/>
    </w:pPr>
    <w:rPr>
      <w:b/>
      <w:spacing w:val="-2"/>
      <w:lang w:eastAsia="zh-TW"/>
    </w:rPr>
  </w:style>
  <w:style w:type="paragraph" w:styleId="Heading7">
    <w:name w:val="heading 7"/>
    <w:basedOn w:val="Normal"/>
    <w:next w:val="Normal"/>
    <w:link w:val="Heading7Char"/>
    <w:uiPriority w:val="99"/>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link w:val="Heading8Char"/>
    <w:uiPriority w:val="99"/>
    <w:qFormat/>
    <w:rsid w:val="003B26FA"/>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uiPriority w:val="99"/>
    <w:qFormat/>
    <w:rsid w:val="003B26FA"/>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13EEC"/>
    <w:rPr>
      <w:rFonts w:ascii="Arial" w:hAnsi="Arial" w:cs="Arial"/>
      <w:b/>
      <w:bCs/>
      <w:caps/>
      <w:kern w:val="32"/>
      <w:sz w:val="32"/>
      <w:szCs w:val="32"/>
      <w:lang w:val="en-GB"/>
    </w:rPr>
  </w:style>
  <w:style w:type="character" w:customStyle="1" w:styleId="Heading2Char">
    <w:name w:val="Heading 2 Char"/>
    <w:basedOn w:val="DefaultParagraphFont"/>
    <w:link w:val="Heading2"/>
    <w:uiPriority w:val="99"/>
    <w:locked/>
    <w:rsid w:val="00C13EEC"/>
    <w:rPr>
      <w:rFonts w:ascii="Arial" w:hAnsi="Arial" w:cs="Times New Roman"/>
      <w:b/>
      <w:caps/>
      <w:sz w:val="22"/>
      <w:lang w:val="en-GB"/>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n-GB"/>
    </w:rPr>
  </w:style>
  <w:style w:type="character" w:customStyle="1" w:styleId="Heading4Char">
    <w:name w:val="Heading 4 Char"/>
    <w:basedOn w:val="DefaultParagraphFont"/>
    <w:link w:val="Heading4"/>
    <w:uiPriority w:val="99"/>
    <w:locked/>
    <w:rsid w:val="00321B7B"/>
    <w:rPr>
      <w:rFonts w:ascii="Arial" w:hAnsi="Arial" w:cs="Arial"/>
      <w:b/>
      <w:i/>
      <w:sz w:val="22"/>
      <w:lang w:val="en-GB"/>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en-GB"/>
    </w:rPr>
  </w:style>
  <w:style w:type="character" w:customStyle="1" w:styleId="Heading6Char">
    <w:name w:val="Heading 6 Char"/>
    <w:basedOn w:val="DefaultParagraphFont"/>
    <w:link w:val="Heading6"/>
    <w:uiPriority w:val="99"/>
    <w:semiHidden/>
    <w:locked/>
    <w:rPr>
      <w:rFonts w:ascii="Calibri" w:hAnsi="Calibri" w:cs="Times New Roman"/>
      <w:b/>
      <w:bCs/>
      <w:lang w:val="en-GB"/>
    </w:rPr>
  </w:style>
  <w:style w:type="character" w:customStyle="1" w:styleId="Heading7Char">
    <w:name w:val="Heading 7 Char"/>
    <w:basedOn w:val="DefaultParagraphFont"/>
    <w:link w:val="Heading7"/>
    <w:uiPriority w:val="99"/>
    <w:semiHidden/>
    <w:locked/>
    <w:rPr>
      <w:rFonts w:ascii="Calibri" w:hAnsi="Calibri" w:cs="Times New Roman"/>
      <w:sz w:val="24"/>
      <w:szCs w:val="24"/>
      <w:lang w:val="en-GB"/>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lang w:val="en-GB"/>
    </w:rPr>
  </w:style>
  <w:style w:type="character" w:customStyle="1" w:styleId="Heading9Char">
    <w:name w:val="Heading 9 Char"/>
    <w:basedOn w:val="DefaultParagraphFont"/>
    <w:link w:val="Heading9"/>
    <w:uiPriority w:val="99"/>
    <w:semiHidden/>
    <w:locked/>
    <w:rPr>
      <w:rFonts w:ascii="Cambria" w:hAnsi="Cambria" w:cs="Times New Roman"/>
      <w:lang w:val="en-GB"/>
    </w:rPr>
  </w:style>
  <w:style w:type="paragraph" w:styleId="Header">
    <w:name w:val="header"/>
    <w:basedOn w:val="Normal"/>
    <w:link w:val="HeaderChar"/>
    <w:uiPriority w:val="99"/>
    <w:rsid w:val="003B26FA"/>
    <w:pPr>
      <w:tabs>
        <w:tab w:val="center" w:pos="4153"/>
        <w:tab w:val="right" w:pos="8306"/>
      </w:tabs>
      <w:jc w:val="center"/>
    </w:pPr>
    <w:rPr>
      <w:sz w:val="20"/>
      <w:lang w:val="fr-FR"/>
    </w:rPr>
  </w:style>
  <w:style w:type="character" w:customStyle="1" w:styleId="HeaderChar">
    <w:name w:val="Header Char"/>
    <w:basedOn w:val="DefaultParagraphFont"/>
    <w:link w:val="Header"/>
    <w:uiPriority w:val="99"/>
    <w:semiHidden/>
    <w:locked/>
    <w:rPr>
      <w:rFonts w:ascii="Arial" w:hAnsi="Arial" w:cs="Arial"/>
      <w:sz w:val="20"/>
      <w:szCs w:val="20"/>
      <w:lang w:val="en-GB"/>
    </w:rPr>
  </w:style>
  <w:style w:type="paragraph" w:styleId="BlockText">
    <w:name w:val="Block Text"/>
    <w:basedOn w:val="Normal"/>
    <w:uiPriority w:val="99"/>
    <w:rsid w:val="003B26FA"/>
    <w:pPr>
      <w:ind w:left="567" w:right="566"/>
    </w:pPr>
    <w:rPr>
      <w:rFonts w:ascii="Univers" w:hAnsi="Univers"/>
      <w:sz w:val="21"/>
    </w:rPr>
  </w:style>
  <w:style w:type="paragraph" w:customStyle="1" w:styleId="CrossTitle12">
    <w:name w:val="***Cross_Title_12"/>
    <w:basedOn w:val="Normal"/>
    <w:uiPriority w:val="99"/>
    <w:rsid w:val="003B26FA"/>
    <w:pPr>
      <w:jc w:val="center"/>
    </w:pPr>
    <w:rPr>
      <w:rFonts w:eastAsia="SimSun"/>
      <w:b/>
      <w:bCs/>
      <w:caps/>
      <w:sz w:val="24"/>
      <w:szCs w:val="24"/>
      <w:lang w:val="fr-CH" w:eastAsia="zh-CN"/>
    </w:rPr>
  </w:style>
  <w:style w:type="paragraph" w:customStyle="1" w:styleId="Service9">
    <w:name w:val="Service 9"/>
    <w:uiPriority w:val="99"/>
    <w:rsid w:val="003B26FA"/>
    <w:pPr>
      <w:jc w:val="center"/>
    </w:pPr>
    <w:rPr>
      <w:rFonts w:ascii="Arial" w:hAnsi="Arial"/>
      <w:sz w:val="18"/>
      <w:szCs w:val="20"/>
      <w:lang w:val="en-GB"/>
    </w:rPr>
  </w:style>
  <w:style w:type="character" w:styleId="Hyperlink">
    <w:name w:val="Hyperlink"/>
    <w:basedOn w:val="DefaultParagraphFont"/>
    <w:uiPriority w:val="99"/>
    <w:rsid w:val="003B26FA"/>
    <w:rPr>
      <w:rFonts w:cs="Times New Roman"/>
      <w:color w:val="0000FF"/>
      <w:u w:val="none"/>
    </w:rPr>
  </w:style>
  <w:style w:type="character" w:styleId="PageNumber">
    <w:name w:val="page number"/>
    <w:basedOn w:val="DefaultParagraphFont"/>
    <w:uiPriority w:val="99"/>
    <w:rsid w:val="003B26FA"/>
    <w:rPr>
      <w:rFonts w:cs="Times New Roman"/>
    </w:rPr>
  </w:style>
  <w:style w:type="paragraph" w:styleId="TOC4">
    <w:name w:val="toc 4"/>
    <w:basedOn w:val="Normal"/>
    <w:next w:val="Normal"/>
    <w:autoRedefine/>
    <w:uiPriority w:val="99"/>
    <w:semiHidden/>
    <w:rsid w:val="003B26FA"/>
    <w:pPr>
      <w:ind w:left="660"/>
    </w:pPr>
  </w:style>
  <w:style w:type="paragraph" w:customStyle="1" w:styleId="CrossTitle14">
    <w:name w:val="***Cross_Title_14"/>
    <w:basedOn w:val="Normal"/>
    <w:uiPriority w:val="99"/>
    <w:rsid w:val="003B26FA"/>
    <w:pPr>
      <w:keepNext/>
      <w:tabs>
        <w:tab w:val="clear" w:pos="1134"/>
        <w:tab w:val="left" w:pos="1140"/>
      </w:tabs>
      <w:spacing w:after="100"/>
      <w:jc w:val="center"/>
    </w:pPr>
    <w:rPr>
      <w:rFonts w:eastAsia="SimSun"/>
      <w:b/>
      <w:caps/>
      <w:sz w:val="28"/>
      <w:szCs w:val="28"/>
      <w:lang w:val="fr-CH" w:eastAsia="zh-CN"/>
    </w:rPr>
  </w:style>
  <w:style w:type="paragraph" w:styleId="Footer">
    <w:name w:val="footer"/>
    <w:basedOn w:val="Normal"/>
    <w:link w:val="FooterChar"/>
    <w:uiPriority w:val="99"/>
    <w:rsid w:val="003B26FA"/>
    <w:pPr>
      <w:tabs>
        <w:tab w:val="center" w:pos="4320"/>
        <w:tab w:val="right" w:pos="8640"/>
      </w:tabs>
    </w:pPr>
  </w:style>
  <w:style w:type="character" w:customStyle="1" w:styleId="FooterChar">
    <w:name w:val="Footer Char"/>
    <w:basedOn w:val="DefaultParagraphFont"/>
    <w:link w:val="Footer"/>
    <w:uiPriority w:val="99"/>
    <w:semiHidden/>
    <w:locked/>
    <w:rPr>
      <w:rFonts w:ascii="Arial" w:hAnsi="Arial" w:cs="Arial"/>
      <w:sz w:val="20"/>
      <w:szCs w:val="20"/>
      <w:lang w:val="en-GB"/>
    </w:rPr>
  </w:style>
  <w:style w:type="paragraph" w:styleId="BalloonText">
    <w:name w:val="Balloon Text"/>
    <w:basedOn w:val="Normal"/>
    <w:link w:val="BalloonTextChar"/>
    <w:uiPriority w:val="99"/>
    <w:semiHidden/>
    <w:rsid w:val="003B26FA"/>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Arial"/>
      <w:sz w:val="2"/>
      <w:lang w:val="en-GB"/>
    </w:rPr>
  </w:style>
  <w:style w:type="paragraph" w:styleId="DocumentMap">
    <w:name w:val="Document Map"/>
    <w:basedOn w:val="Normal"/>
    <w:link w:val="DocumentMapChar"/>
    <w:uiPriority w:val="99"/>
    <w:semiHidden/>
    <w:rsid w:val="003B26FA"/>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cs="Arial"/>
      <w:sz w:val="2"/>
      <w:lang w:val="en-GB"/>
    </w:rPr>
  </w:style>
  <w:style w:type="paragraph" w:styleId="TOC3">
    <w:name w:val="toc 3"/>
    <w:basedOn w:val="Normal"/>
    <w:next w:val="Normal"/>
    <w:autoRedefine/>
    <w:uiPriority w:val="99"/>
    <w:semiHidden/>
    <w:rsid w:val="003B26FA"/>
    <w:pPr>
      <w:ind w:left="400"/>
    </w:pPr>
  </w:style>
  <w:style w:type="paragraph" w:styleId="TOC1">
    <w:name w:val="toc 1"/>
    <w:basedOn w:val="Normal"/>
    <w:next w:val="Normal"/>
    <w:autoRedefine/>
    <w:uiPriority w:val="99"/>
    <w:semiHidden/>
    <w:rsid w:val="003B26FA"/>
  </w:style>
  <w:style w:type="paragraph" w:styleId="TOC2">
    <w:name w:val="toc 2"/>
    <w:basedOn w:val="Normal"/>
    <w:next w:val="Normal"/>
    <w:autoRedefine/>
    <w:uiPriority w:val="99"/>
    <w:semiHidden/>
    <w:rsid w:val="003B26FA"/>
    <w:pPr>
      <w:ind w:left="200"/>
    </w:pPr>
  </w:style>
  <w:style w:type="character" w:styleId="FollowedHyperlink">
    <w:name w:val="FollowedHyperlink"/>
    <w:basedOn w:val="DefaultParagraphFont"/>
    <w:uiPriority w:val="99"/>
    <w:rsid w:val="003B26FA"/>
    <w:rPr>
      <w:rFonts w:cs="Times New Roman"/>
      <w:color w:val="0000FF"/>
      <w:u w:val="none"/>
    </w:rPr>
  </w:style>
  <w:style w:type="paragraph" w:customStyle="1" w:styleId="WMOSubTitle1">
    <w:name w:val="WMO_SubTitle1"/>
    <w:basedOn w:val="Heading4"/>
    <w:next w:val="WMOBodyText"/>
    <w:uiPriority w:val="99"/>
    <w:rsid w:val="00C13EEC"/>
    <w:pPr>
      <w:spacing w:before="280"/>
      <w:ind w:left="0" w:firstLine="0"/>
      <w:jc w:val="left"/>
    </w:pPr>
  </w:style>
  <w:style w:type="paragraph" w:customStyle="1" w:styleId="Comment">
    <w:name w:val="Comment"/>
    <w:basedOn w:val="Normal"/>
    <w:next w:val="WMOBodyText"/>
    <w:uiPriority w:val="99"/>
    <w:rsid w:val="003B26FA"/>
    <w:pPr>
      <w:spacing w:before="240"/>
      <w:jc w:val="left"/>
    </w:pPr>
    <w:rPr>
      <w:i/>
      <w:szCs w:val="22"/>
    </w:rPr>
  </w:style>
  <w:style w:type="paragraph" w:customStyle="1" w:styleId="CharCharCharChar">
    <w:name w:val="Char Char Char Char"/>
    <w:basedOn w:val="Normal"/>
    <w:uiPriority w:val="99"/>
    <w:rsid w:val="003B26FA"/>
    <w:pPr>
      <w:jc w:val="left"/>
    </w:pPr>
    <w:rPr>
      <w:rFonts w:ascii="Times New Roman" w:hAnsi="Times New Roman"/>
      <w:sz w:val="24"/>
      <w:szCs w:val="24"/>
      <w:lang w:val="pl-PL" w:eastAsia="pl-PL"/>
    </w:rPr>
  </w:style>
  <w:style w:type="paragraph" w:customStyle="1" w:styleId="CharChar">
    <w:name w:val="Знак Знак Char Char"/>
    <w:basedOn w:val="Normal"/>
    <w:uiPriority w:val="99"/>
    <w:rsid w:val="003B26FA"/>
    <w:pPr>
      <w:jc w:val="left"/>
    </w:pPr>
    <w:rPr>
      <w:rFonts w:ascii="Times New Roman" w:hAnsi="Times New Roman"/>
      <w:sz w:val="24"/>
      <w:szCs w:val="24"/>
      <w:lang w:val="pl-PL" w:eastAsia="pl-PL"/>
    </w:rPr>
  </w:style>
  <w:style w:type="paragraph" w:customStyle="1" w:styleId="BodyText">
    <w:name w:val="BodyText"/>
    <w:basedOn w:val="Normal"/>
    <w:link w:val="BodyTextChar"/>
    <w:uiPriority w:val="99"/>
    <w:rsid w:val="003B26FA"/>
    <w:pPr>
      <w:tabs>
        <w:tab w:val="left" w:pos="1080"/>
      </w:tabs>
      <w:spacing w:before="240"/>
    </w:pPr>
    <w:rPr>
      <w:szCs w:val="22"/>
    </w:rPr>
  </w:style>
  <w:style w:type="paragraph" w:customStyle="1" w:styleId="WMOBodyText">
    <w:name w:val="WMO_BodyText"/>
    <w:basedOn w:val="Normal"/>
    <w:link w:val="WMOBodyTextCharChar"/>
    <w:rsid w:val="00C13EEC"/>
    <w:pPr>
      <w:spacing w:before="240"/>
      <w:jc w:val="left"/>
    </w:pPr>
    <w:rPr>
      <w:szCs w:val="22"/>
      <w:lang w:eastAsia="zh-TW"/>
    </w:rPr>
  </w:style>
  <w:style w:type="paragraph" w:customStyle="1" w:styleId="WMOList1">
    <w:name w:val="WMO_List1"/>
    <w:basedOn w:val="Normal"/>
    <w:uiPriority w:val="99"/>
    <w:rsid w:val="00C13EEC"/>
    <w:pPr>
      <w:spacing w:before="240"/>
      <w:ind w:left="1134" w:hanging="1134"/>
      <w:jc w:val="left"/>
    </w:pPr>
    <w:rPr>
      <w:szCs w:val="22"/>
      <w:lang w:eastAsia="zh-TW"/>
    </w:rPr>
  </w:style>
  <w:style w:type="paragraph" w:customStyle="1" w:styleId="WMOList2">
    <w:name w:val="WMO_List2"/>
    <w:basedOn w:val="Normal"/>
    <w:uiPriority w:val="99"/>
    <w:rsid w:val="00C13EEC"/>
    <w:pPr>
      <w:tabs>
        <w:tab w:val="left" w:pos="1701"/>
      </w:tabs>
      <w:spacing w:before="240"/>
      <w:ind w:left="1701" w:hanging="567"/>
      <w:jc w:val="left"/>
    </w:pPr>
    <w:rPr>
      <w:szCs w:val="22"/>
      <w:lang w:eastAsia="zh-TW"/>
    </w:rPr>
  </w:style>
  <w:style w:type="paragraph" w:customStyle="1" w:styleId="WMOSubTitle2">
    <w:name w:val="WMO_SubTitle2"/>
    <w:basedOn w:val="Heading5"/>
    <w:next w:val="WMOBodyText"/>
    <w:uiPriority w:val="99"/>
    <w:rsid w:val="00C13EEC"/>
    <w:pPr>
      <w:keepNext/>
      <w:keepLines/>
      <w:tabs>
        <w:tab w:val="clear" w:pos="1080"/>
      </w:tabs>
      <w:spacing w:before="280"/>
      <w:ind w:left="0" w:firstLine="0"/>
      <w:jc w:val="left"/>
    </w:pPr>
  </w:style>
  <w:style w:type="paragraph" w:styleId="BodyText0">
    <w:name w:val="Body Text"/>
    <w:basedOn w:val="Normal"/>
    <w:link w:val="BodyTextChar0"/>
    <w:uiPriority w:val="99"/>
    <w:rsid w:val="003B26FA"/>
    <w:pPr>
      <w:tabs>
        <w:tab w:val="clear" w:pos="1134"/>
        <w:tab w:val="left" w:pos="1140"/>
      </w:tabs>
      <w:jc w:val="center"/>
    </w:pPr>
    <w:rPr>
      <w:rFonts w:eastAsia="SimSun"/>
      <w:b/>
      <w:bCs/>
      <w:sz w:val="24"/>
      <w:szCs w:val="24"/>
      <w:lang w:val="en-US" w:eastAsia="zh-CN"/>
    </w:rPr>
  </w:style>
  <w:style w:type="character" w:customStyle="1" w:styleId="BodyTextChar0">
    <w:name w:val="Body Text Char"/>
    <w:basedOn w:val="DefaultParagraphFont"/>
    <w:link w:val="BodyText0"/>
    <w:uiPriority w:val="99"/>
    <w:semiHidden/>
    <w:locked/>
    <w:rPr>
      <w:rFonts w:ascii="Arial" w:hAnsi="Arial" w:cs="Arial"/>
      <w:sz w:val="20"/>
      <w:szCs w:val="20"/>
      <w:lang w:val="en-GB"/>
    </w:rPr>
  </w:style>
  <w:style w:type="character" w:styleId="FootnoteReference">
    <w:name w:val="footnote reference"/>
    <w:basedOn w:val="DefaultParagraphFont"/>
    <w:uiPriority w:val="99"/>
    <w:semiHidden/>
    <w:rsid w:val="003B26FA"/>
    <w:rPr>
      <w:rFonts w:cs="Times New Roman"/>
      <w:vertAlign w:val="superscript"/>
    </w:rPr>
  </w:style>
  <w:style w:type="paragraph" w:customStyle="1" w:styleId="ECBodyText-Centred">
    <w:name w:val="EC_BodyText-Centred"/>
    <w:basedOn w:val="WMOBodyText"/>
    <w:next w:val="WMOBodyText"/>
    <w:uiPriority w:val="99"/>
    <w:rsid w:val="003B26FA"/>
    <w:pPr>
      <w:jc w:val="center"/>
    </w:pPr>
  </w:style>
  <w:style w:type="paragraph" w:styleId="FootnoteText">
    <w:name w:val="footnote text"/>
    <w:basedOn w:val="Normal"/>
    <w:link w:val="FootnoteTextChar"/>
    <w:uiPriority w:val="99"/>
    <w:semiHidden/>
    <w:rsid w:val="003B26FA"/>
    <w:pPr>
      <w:jc w:val="left"/>
    </w:pPr>
    <w:rPr>
      <w:sz w:val="20"/>
    </w:rPr>
  </w:style>
  <w:style w:type="character" w:customStyle="1" w:styleId="FootnoteTextChar">
    <w:name w:val="Footnote Text Char"/>
    <w:basedOn w:val="DefaultParagraphFont"/>
    <w:link w:val="FootnoteText"/>
    <w:uiPriority w:val="99"/>
    <w:semiHidden/>
    <w:locked/>
    <w:rPr>
      <w:rFonts w:ascii="Arial" w:hAnsi="Arial" w:cs="Arial"/>
      <w:sz w:val="20"/>
      <w:szCs w:val="20"/>
      <w:lang w:val="en-GB"/>
    </w:rPr>
  </w:style>
  <w:style w:type="character" w:styleId="CommentReference">
    <w:name w:val="annotation reference"/>
    <w:basedOn w:val="DefaultParagraphFont"/>
    <w:uiPriority w:val="99"/>
    <w:semiHidden/>
    <w:rsid w:val="003B26FA"/>
    <w:rPr>
      <w:rFonts w:cs="Times New Roman"/>
      <w:sz w:val="16"/>
      <w:szCs w:val="16"/>
    </w:rPr>
  </w:style>
  <w:style w:type="paragraph" w:styleId="CommentText">
    <w:name w:val="annotation text"/>
    <w:basedOn w:val="Normal"/>
    <w:link w:val="CommentTextChar"/>
    <w:uiPriority w:val="99"/>
    <w:semiHidden/>
    <w:rsid w:val="003B26FA"/>
    <w:rPr>
      <w:sz w:val="20"/>
    </w:rPr>
  </w:style>
  <w:style w:type="character" w:customStyle="1" w:styleId="CommentTextChar">
    <w:name w:val="Comment Text Char"/>
    <w:basedOn w:val="DefaultParagraphFont"/>
    <w:link w:val="CommentText"/>
    <w:uiPriority w:val="99"/>
    <w:semiHidden/>
    <w:locked/>
    <w:rPr>
      <w:rFonts w:ascii="Arial" w:hAnsi="Arial" w:cs="Arial"/>
      <w:sz w:val="20"/>
      <w:szCs w:val="20"/>
      <w:lang w:val="en-GB"/>
    </w:rPr>
  </w:style>
  <w:style w:type="paragraph" w:styleId="CommentSubject">
    <w:name w:val="annotation subject"/>
    <w:basedOn w:val="CommentText"/>
    <w:next w:val="CommentText"/>
    <w:link w:val="CommentSubjectChar"/>
    <w:uiPriority w:val="99"/>
    <w:semiHidden/>
    <w:rsid w:val="003B26FA"/>
    <w:rPr>
      <w:b/>
      <w:bCs/>
    </w:rPr>
  </w:style>
  <w:style w:type="character" w:customStyle="1" w:styleId="CommentSubjectChar">
    <w:name w:val="Comment Subject Char"/>
    <w:basedOn w:val="CommentTextChar"/>
    <w:link w:val="CommentSubject"/>
    <w:uiPriority w:val="99"/>
    <w:semiHidden/>
    <w:locked/>
    <w:rPr>
      <w:rFonts w:ascii="Arial" w:hAnsi="Arial" w:cs="Arial"/>
      <w:b/>
      <w:bCs/>
      <w:sz w:val="20"/>
      <w:szCs w:val="20"/>
      <w:lang w:val="en-GB"/>
    </w:rPr>
  </w:style>
  <w:style w:type="paragraph" w:customStyle="1" w:styleId="ECBox">
    <w:name w:val="EC_Box"/>
    <w:basedOn w:val="WMOBodyText"/>
    <w:next w:val="WMOBodyText"/>
    <w:uiPriority w:val="99"/>
    <w:rsid w:val="003B26FA"/>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Normal"/>
    <w:uiPriority w:val="99"/>
    <w:rsid w:val="00C13EEC"/>
    <w:pPr>
      <w:ind w:left="0" w:firstLine="0"/>
      <w:jc w:val="center"/>
    </w:pPr>
  </w:style>
  <w:style w:type="paragraph" w:styleId="Title">
    <w:name w:val="Title"/>
    <w:basedOn w:val="Normal"/>
    <w:link w:val="TitleChar"/>
    <w:uiPriority w:val="99"/>
    <w:qFormat/>
    <w:rsid w:val="003B26FA"/>
    <w:pPr>
      <w:spacing w:before="240" w:after="60"/>
      <w:jc w:val="center"/>
      <w:outlineLvl w:val="0"/>
    </w:pPr>
    <w:rPr>
      <w:b/>
      <w:bCs/>
      <w:kern w:val="28"/>
      <w:sz w:val="32"/>
      <w:szCs w:val="32"/>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en-GB"/>
    </w:rPr>
  </w:style>
  <w:style w:type="paragraph" w:customStyle="1" w:styleId="ECBodyText">
    <w:name w:val="EC_BodyText"/>
    <w:basedOn w:val="Normal"/>
    <w:link w:val="ECBodyTextChar"/>
    <w:uiPriority w:val="99"/>
    <w:rsid w:val="003B26FA"/>
    <w:pPr>
      <w:tabs>
        <w:tab w:val="clear" w:pos="1134"/>
        <w:tab w:val="left" w:pos="1080"/>
      </w:tabs>
      <w:spacing w:before="240"/>
      <w:jc w:val="left"/>
    </w:pPr>
    <w:rPr>
      <w:szCs w:val="22"/>
    </w:rPr>
  </w:style>
  <w:style w:type="character" w:customStyle="1" w:styleId="ECBodyTextChar">
    <w:name w:val="EC_BodyText Char"/>
    <w:basedOn w:val="DefaultParagraphFont"/>
    <w:link w:val="ECBodyText"/>
    <w:uiPriority w:val="99"/>
    <w:locked/>
    <w:rsid w:val="003B26FA"/>
    <w:rPr>
      <w:rFonts w:ascii="Arial" w:hAnsi="Arial" w:cs="Arial"/>
      <w:sz w:val="22"/>
      <w:szCs w:val="22"/>
    </w:rPr>
  </w:style>
  <w:style w:type="paragraph" w:customStyle="1" w:styleId="StyleHeading1LatinTimesNewRoman">
    <w:name w:val="Style Heading 1 + (Latin) Times New Roman"/>
    <w:basedOn w:val="Heading1"/>
    <w:link w:val="StyleHeading1LatinTimesNewRomanChar"/>
    <w:uiPriority w:val="99"/>
    <w:rsid w:val="003B26FA"/>
  </w:style>
  <w:style w:type="character" w:customStyle="1" w:styleId="StyleHeading1LatinTimesNewRomanChar">
    <w:name w:val="Style Heading 1 + (Latin) Times New Roman Char"/>
    <w:basedOn w:val="Heading1Char"/>
    <w:link w:val="StyleHeading1LatinTimesNewRoman"/>
    <w:uiPriority w:val="99"/>
    <w:locked/>
    <w:rsid w:val="003B26FA"/>
    <w:rPr>
      <w:rFonts w:ascii="Arial" w:hAnsi="Arial" w:cs="Arial"/>
      <w:b/>
      <w:bCs/>
      <w:caps/>
      <w:kern w:val="32"/>
      <w:sz w:val="32"/>
      <w:szCs w:val="32"/>
      <w:lang w:val="en-GB" w:eastAsia="en-US" w:bidi="ar-SA"/>
    </w:rPr>
  </w:style>
  <w:style w:type="paragraph" w:customStyle="1" w:styleId="StyleHeading1LatinTimesNewRoman1">
    <w:name w:val="Style Heading 1 + (Latin) Times New Roman1"/>
    <w:basedOn w:val="Heading1"/>
    <w:link w:val="StyleHeading1LatinTimesNewRoman1Char"/>
    <w:uiPriority w:val="99"/>
    <w:rsid w:val="003B26FA"/>
    <w:rPr>
      <w:rFonts w:cs="Arial Bold"/>
    </w:rPr>
  </w:style>
  <w:style w:type="character" w:customStyle="1" w:styleId="StyleHeading1LatinTimesNewRoman1Char">
    <w:name w:val="Style Heading 1 + (Latin) Times New Roman1 Char"/>
    <w:basedOn w:val="Heading1Char"/>
    <w:link w:val="StyleHeading1LatinTimesNewRoman1"/>
    <w:uiPriority w:val="99"/>
    <w:locked/>
    <w:rsid w:val="003B26FA"/>
    <w:rPr>
      <w:rFonts w:ascii="Arial" w:hAnsi="Arial" w:cs="Arial Bold"/>
      <w:b/>
      <w:bCs/>
      <w:caps/>
      <w:kern w:val="32"/>
      <w:sz w:val="32"/>
      <w:szCs w:val="32"/>
      <w:lang w:val="en-GB" w:eastAsia="en-US" w:bidi="ar-SA"/>
    </w:rPr>
  </w:style>
  <w:style w:type="character" w:customStyle="1" w:styleId="BodyTextChar">
    <w:name w:val="BodyText Char"/>
    <w:basedOn w:val="DefaultParagraphFont"/>
    <w:link w:val="BodyText"/>
    <w:uiPriority w:val="99"/>
    <w:locked/>
    <w:rsid w:val="003B26FA"/>
    <w:rPr>
      <w:rFonts w:ascii="Arial" w:hAnsi="Arial" w:cs="Arial"/>
      <w:sz w:val="22"/>
      <w:szCs w:val="22"/>
      <w:lang w:val="en-GB" w:eastAsia="en-US" w:bidi="ar-SA"/>
    </w:rPr>
  </w:style>
  <w:style w:type="character" w:customStyle="1" w:styleId="WMOBodyTextCharChar">
    <w:name w:val="WMO_BodyText Char Char"/>
    <w:basedOn w:val="DefaultParagraphFont"/>
    <w:link w:val="WMOBodyText"/>
    <w:locked/>
    <w:rsid w:val="00C13EEC"/>
    <w:rPr>
      <w:rFonts w:ascii="Arial" w:hAnsi="Arial" w:cs="Arial"/>
      <w:sz w:val="22"/>
      <w:szCs w:val="22"/>
      <w:lang w:val="en-GB"/>
    </w:rPr>
  </w:style>
  <w:style w:type="table" w:styleId="TableGrid">
    <w:name w:val="Table Grid"/>
    <w:basedOn w:val="TableNormal"/>
    <w:uiPriority w:val="99"/>
    <w:rsid w:val="003B26FA"/>
    <w:pPr>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rsid w:val="003B26FA"/>
    <w:rPr>
      <w:rFonts w:cs="Times New Roman"/>
      <w:color w:val="808080"/>
      <w:sz w:val="20"/>
    </w:rPr>
  </w:style>
  <w:style w:type="paragraph" w:customStyle="1" w:styleId="WMOList3">
    <w:name w:val="WMO_List3"/>
    <w:basedOn w:val="WMOList2"/>
    <w:uiPriority w:val="99"/>
    <w:rsid w:val="00C13EEC"/>
    <w:pPr>
      <w:tabs>
        <w:tab w:val="clear" w:pos="1134"/>
        <w:tab w:val="left" w:pos="2268"/>
        <w:tab w:val="left" w:pos="2310"/>
      </w:tabs>
      <w:ind w:left="2268"/>
    </w:pPr>
  </w:style>
  <w:style w:type="paragraph" w:customStyle="1" w:styleId="WMOResList1">
    <w:name w:val="WMO_ResList1"/>
    <w:basedOn w:val="WMOList1"/>
    <w:uiPriority w:val="99"/>
    <w:rsid w:val="00C13EEC"/>
    <w:pPr>
      <w:tabs>
        <w:tab w:val="clear" w:pos="1134"/>
        <w:tab w:val="left" w:pos="567"/>
      </w:tabs>
      <w:ind w:left="567" w:hanging="567"/>
    </w:pPr>
  </w:style>
  <w:style w:type="paragraph" w:customStyle="1" w:styleId="WMOResList2">
    <w:name w:val="WMO_ResList2"/>
    <w:basedOn w:val="WMOResList1"/>
    <w:uiPriority w:val="99"/>
    <w:rsid w:val="00C13EEC"/>
    <w:pPr>
      <w:tabs>
        <w:tab w:val="clear" w:pos="567"/>
        <w:tab w:val="left" w:pos="1134"/>
      </w:tabs>
      <w:ind w:left="1134"/>
    </w:pPr>
  </w:style>
  <w:style w:type="paragraph" w:customStyle="1" w:styleId="WMOResList3">
    <w:name w:val="WMO_ResList3"/>
    <w:basedOn w:val="WMOResList1"/>
    <w:uiPriority w:val="99"/>
    <w:rsid w:val="00C13EEC"/>
    <w:pPr>
      <w:tabs>
        <w:tab w:val="clear" w:pos="567"/>
        <w:tab w:val="left" w:pos="1701"/>
      </w:tabs>
      <w:ind w:left="1701"/>
    </w:pPr>
  </w:style>
  <w:style w:type="paragraph" w:customStyle="1" w:styleId="Heading2Centered">
    <w:name w:val="Heading 2 + Centered"/>
    <w:aliases w:val="Before:  0 cm,First line:  0 cm + Not All caps"/>
    <w:basedOn w:val="Heading2"/>
    <w:link w:val="Heading2CenteredChar"/>
    <w:uiPriority w:val="99"/>
    <w:rsid w:val="00C13EEC"/>
    <w:pPr>
      <w:ind w:left="0" w:firstLine="0"/>
      <w:jc w:val="center"/>
    </w:pPr>
  </w:style>
  <w:style w:type="character" w:customStyle="1" w:styleId="Heading2CenteredChar">
    <w:name w:val="Heading 2 + Centered Char"/>
    <w:aliases w:val="Before:  0 cm Char,First line:  0 cm + Not All caps Char"/>
    <w:basedOn w:val="Heading2Char"/>
    <w:link w:val="Heading2Centered"/>
    <w:uiPriority w:val="99"/>
    <w:locked/>
    <w:rsid w:val="00C13EEC"/>
    <w:rPr>
      <w:rFonts w:ascii="Arial" w:hAnsi="Arial" w:cs="Arial"/>
      <w:b/>
      <w:bCs/>
      <w:iCs/>
      <w:caps/>
      <w:sz w:val="22"/>
      <w:szCs w:val="22"/>
      <w:lang w:val="en-GB"/>
    </w:rPr>
  </w:style>
  <w:style w:type="paragraph" w:styleId="ListParagraph">
    <w:name w:val="List Paragraph"/>
    <w:basedOn w:val="Normal"/>
    <w:uiPriority w:val="34"/>
    <w:qFormat/>
    <w:rsid w:val="00BE1808"/>
    <w:pPr>
      <w:tabs>
        <w:tab w:val="clear" w:pos="1134"/>
      </w:tabs>
      <w:spacing w:after="200" w:line="276" w:lineRule="auto"/>
      <w:ind w:left="720"/>
      <w:contextualSpacing/>
      <w:jc w:val="left"/>
    </w:pPr>
    <w:rPr>
      <w:rFonts w:asciiTheme="minorHAnsi" w:eastAsiaTheme="minorEastAsia" w:hAnsiTheme="minorHAnsi" w:cstheme="minorBidi"/>
      <w:szCs w:val="22"/>
      <w:lang w:val="en-US" w:eastAsia="zh-TW"/>
    </w:rPr>
  </w:style>
  <w:style w:type="paragraph" w:styleId="NormalWeb">
    <w:name w:val="Normal (Web)"/>
    <w:basedOn w:val="Normal"/>
    <w:uiPriority w:val="99"/>
    <w:semiHidden/>
    <w:unhideWhenUsed/>
    <w:rsid w:val="00FB24A7"/>
    <w:pPr>
      <w:tabs>
        <w:tab w:val="clear" w:pos="1134"/>
      </w:tabs>
      <w:spacing w:before="100" w:beforeAutospacing="1" w:after="100" w:afterAutospacing="1"/>
      <w:jc w:val="left"/>
    </w:pPr>
    <w:rPr>
      <w:rFonts w:ascii="Times New Roman" w:eastAsia="Times New Roman" w:hAnsi="Times New Roman" w:cs="Times New Roman"/>
      <w:sz w:val="24"/>
      <w:szCs w:val="24"/>
      <w:lang w:val="en-US" w:eastAsia="zh-TW"/>
    </w:rPr>
  </w:style>
  <w:style w:type="paragraph" w:customStyle="1" w:styleId="Default">
    <w:name w:val="Default"/>
    <w:rsid w:val="004A1C7E"/>
    <w:pPr>
      <w:autoSpaceDE w:val="0"/>
      <w:autoSpaceDN w:val="0"/>
      <w:adjustRightInd w:val="0"/>
    </w:pPr>
    <w:rPr>
      <w:rFonts w:ascii="Calibri" w:hAnsi="Calibri" w:cs="Calibri"/>
      <w:color w:val="000000"/>
      <w:sz w:val="24"/>
      <w:szCs w:val="24"/>
    </w:rPr>
  </w:style>
  <w:style w:type="paragraph" w:styleId="Revision">
    <w:name w:val="Revision"/>
    <w:hidden/>
    <w:uiPriority w:val="99"/>
    <w:semiHidden/>
    <w:rsid w:val="00CF6DF0"/>
    <w:rPr>
      <w:rFonts w:ascii="Arial" w:hAnsi="Arial" w:cs="Arial"/>
      <w:szCs w:val="20"/>
      <w:lang w:val="en-GB"/>
    </w:rPr>
  </w:style>
  <w:style w:type="paragraph" w:customStyle="1" w:styleId="ECaListText">
    <w:name w:val="EC_(a)_ListText"/>
    <w:rsid w:val="00B8465C"/>
    <w:pPr>
      <w:pBdr>
        <w:top w:val="nil"/>
        <w:left w:val="nil"/>
        <w:bottom w:val="nil"/>
        <w:right w:val="nil"/>
        <w:between w:val="nil"/>
        <w:bar w:val="nil"/>
      </w:pBdr>
      <w:tabs>
        <w:tab w:val="left" w:pos="1080"/>
      </w:tabs>
      <w:spacing w:before="240"/>
      <w:ind w:left="1080" w:hanging="1080"/>
    </w:pPr>
    <w:rPr>
      <w:rFonts w:ascii="Arial" w:eastAsia="Arial Unicode MS" w:hAnsi="Arial Unicode MS" w:cs="Arial Unicode MS"/>
      <w:color w:val="000000"/>
      <w:u w:color="000000"/>
      <w:bdr w:val="nil"/>
      <w:lang w:eastAsia="zh-TW"/>
    </w:rPr>
  </w:style>
  <w:style w:type="numbering" w:customStyle="1" w:styleId="List12">
    <w:name w:val="List 12"/>
    <w:basedOn w:val="NoList"/>
    <w:rsid w:val="00B8465C"/>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955490">
      <w:marLeft w:val="0"/>
      <w:marRight w:val="0"/>
      <w:marTop w:val="0"/>
      <w:marBottom w:val="0"/>
      <w:divBdr>
        <w:top w:val="none" w:sz="0" w:space="0" w:color="auto"/>
        <w:left w:val="none" w:sz="0" w:space="0" w:color="auto"/>
        <w:bottom w:val="none" w:sz="0" w:space="0" w:color="auto"/>
        <w:right w:val="none" w:sz="0" w:space="0" w:color="auto"/>
      </w:divBdr>
    </w:div>
    <w:div w:id="1319531693">
      <w:bodyDiv w:val="1"/>
      <w:marLeft w:val="0"/>
      <w:marRight w:val="0"/>
      <w:marTop w:val="0"/>
      <w:marBottom w:val="0"/>
      <w:divBdr>
        <w:top w:val="none" w:sz="0" w:space="0" w:color="auto"/>
        <w:left w:val="none" w:sz="0" w:space="0" w:color="auto"/>
        <w:bottom w:val="none" w:sz="0" w:space="0" w:color="auto"/>
        <w:right w:val="none" w:sz="0" w:space="0" w:color="auto"/>
      </w:divBdr>
      <w:divsChild>
        <w:div w:id="1433276891">
          <w:marLeft w:val="0"/>
          <w:marRight w:val="0"/>
          <w:marTop w:val="0"/>
          <w:marBottom w:val="0"/>
          <w:divBdr>
            <w:top w:val="none" w:sz="0" w:space="0" w:color="auto"/>
            <w:left w:val="none" w:sz="0" w:space="0" w:color="auto"/>
            <w:bottom w:val="none" w:sz="0" w:space="0" w:color="auto"/>
            <w:right w:val="none" w:sz="0" w:space="0" w:color="auto"/>
          </w:divBdr>
        </w:div>
        <w:div w:id="148521883">
          <w:marLeft w:val="0"/>
          <w:marRight w:val="0"/>
          <w:marTop w:val="0"/>
          <w:marBottom w:val="0"/>
          <w:divBdr>
            <w:top w:val="none" w:sz="0" w:space="0" w:color="auto"/>
            <w:left w:val="none" w:sz="0" w:space="0" w:color="auto"/>
            <w:bottom w:val="none" w:sz="0" w:space="0" w:color="auto"/>
            <w:right w:val="none" w:sz="0" w:space="0" w:color="auto"/>
          </w:divBdr>
        </w:div>
        <w:div w:id="533035307">
          <w:marLeft w:val="0"/>
          <w:marRight w:val="0"/>
          <w:marTop w:val="0"/>
          <w:marBottom w:val="0"/>
          <w:divBdr>
            <w:top w:val="none" w:sz="0" w:space="0" w:color="auto"/>
            <w:left w:val="none" w:sz="0" w:space="0" w:color="auto"/>
            <w:bottom w:val="none" w:sz="0" w:space="0" w:color="auto"/>
            <w:right w:val="none" w:sz="0" w:space="0" w:color="auto"/>
          </w:divBdr>
        </w:div>
        <w:div w:id="527527175">
          <w:marLeft w:val="0"/>
          <w:marRight w:val="0"/>
          <w:marTop w:val="0"/>
          <w:marBottom w:val="0"/>
          <w:divBdr>
            <w:top w:val="none" w:sz="0" w:space="0" w:color="auto"/>
            <w:left w:val="none" w:sz="0" w:space="0" w:color="auto"/>
            <w:bottom w:val="none" w:sz="0" w:space="0" w:color="auto"/>
            <w:right w:val="none" w:sz="0" w:space="0" w:color="auto"/>
          </w:divBdr>
        </w:div>
      </w:divsChild>
    </w:div>
    <w:div w:id="2029259262">
      <w:bodyDiv w:val="1"/>
      <w:marLeft w:val="0"/>
      <w:marRight w:val="0"/>
      <w:marTop w:val="0"/>
      <w:marBottom w:val="0"/>
      <w:divBdr>
        <w:top w:val="none" w:sz="0" w:space="0" w:color="auto"/>
        <w:left w:val="none" w:sz="0" w:space="0" w:color="auto"/>
        <w:bottom w:val="none" w:sz="0" w:space="0" w:color="auto"/>
        <w:right w:val="none" w:sz="0" w:space="0" w:color="auto"/>
      </w:divBdr>
      <w:divsChild>
        <w:div w:id="654456351">
          <w:marLeft w:val="0"/>
          <w:marRight w:val="0"/>
          <w:marTop w:val="0"/>
          <w:marBottom w:val="0"/>
          <w:divBdr>
            <w:top w:val="none" w:sz="0" w:space="0" w:color="auto"/>
            <w:left w:val="none" w:sz="0" w:space="0" w:color="auto"/>
            <w:bottom w:val="none" w:sz="0" w:space="0" w:color="auto"/>
            <w:right w:val="none" w:sz="0" w:space="0" w:color="auto"/>
          </w:divBdr>
        </w:div>
        <w:div w:id="1330871251">
          <w:marLeft w:val="0"/>
          <w:marRight w:val="0"/>
          <w:marTop w:val="0"/>
          <w:marBottom w:val="0"/>
          <w:divBdr>
            <w:top w:val="none" w:sz="0" w:space="0" w:color="auto"/>
            <w:left w:val="none" w:sz="0" w:space="0" w:color="auto"/>
            <w:bottom w:val="none" w:sz="0" w:space="0" w:color="auto"/>
            <w:right w:val="none" w:sz="0" w:space="0" w:color="auto"/>
          </w:divBdr>
        </w:div>
        <w:div w:id="81803556">
          <w:marLeft w:val="0"/>
          <w:marRight w:val="0"/>
          <w:marTop w:val="0"/>
          <w:marBottom w:val="0"/>
          <w:divBdr>
            <w:top w:val="none" w:sz="0" w:space="0" w:color="auto"/>
            <w:left w:val="none" w:sz="0" w:space="0" w:color="auto"/>
            <w:bottom w:val="none" w:sz="0" w:space="0" w:color="auto"/>
            <w:right w:val="none" w:sz="0" w:space="0" w:color="auto"/>
          </w:divBdr>
        </w:div>
        <w:div w:id="648747053">
          <w:marLeft w:val="0"/>
          <w:marRight w:val="0"/>
          <w:marTop w:val="0"/>
          <w:marBottom w:val="0"/>
          <w:divBdr>
            <w:top w:val="none" w:sz="0" w:space="0" w:color="auto"/>
            <w:left w:val="none" w:sz="0" w:space="0" w:color="auto"/>
            <w:bottom w:val="none" w:sz="0" w:space="0" w:color="auto"/>
            <w:right w:val="none" w:sz="0" w:space="0" w:color="auto"/>
          </w:divBdr>
        </w:div>
        <w:div w:id="97220583">
          <w:marLeft w:val="0"/>
          <w:marRight w:val="0"/>
          <w:marTop w:val="0"/>
          <w:marBottom w:val="0"/>
          <w:divBdr>
            <w:top w:val="none" w:sz="0" w:space="0" w:color="auto"/>
            <w:left w:val="none" w:sz="0" w:space="0" w:color="auto"/>
            <w:bottom w:val="none" w:sz="0" w:space="0" w:color="auto"/>
            <w:right w:val="none" w:sz="0" w:space="0" w:color="auto"/>
          </w:divBdr>
        </w:div>
        <w:div w:id="1929775471">
          <w:marLeft w:val="0"/>
          <w:marRight w:val="0"/>
          <w:marTop w:val="0"/>
          <w:marBottom w:val="0"/>
          <w:divBdr>
            <w:top w:val="none" w:sz="0" w:space="0" w:color="auto"/>
            <w:left w:val="none" w:sz="0" w:space="0" w:color="auto"/>
            <w:bottom w:val="none" w:sz="0" w:space="0" w:color="auto"/>
            <w:right w:val="none" w:sz="0" w:space="0" w:color="auto"/>
          </w:divBdr>
        </w:div>
        <w:div w:id="37096349">
          <w:marLeft w:val="0"/>
          <w:marRight w:val="0"/>
          <w:marTop w:val="0"/>
          <w:marBottom w:val="0"/>
          <w:divBdr>
            <w:top w:val="none" w:sz="0" w:space="0" w:color="auto"/>
            <w:left w:val="none" w:sz="0" w:space="0" w:color="auto"/>
            <w:bottom w:val="none" w:sz="0" w:space="0" w:color="auto"/>
            <w:right w:val="none" w:sz="0" w:space="0" w:color="auto"/>
          </w:divBdr>
        </w:div>
        <w:div w:id="370033012">
          <w:marLeft w:val="0"/>
          <w:marRight w:val="0"/>
          <w:marTop w:val="0"/>
          <w:marBottom w:val="0"/>
          <w:divBdr>
            <w:top w:val="none" w:sz="0" w:space="0" w:color="auto"/>
            <w:left w:val="none" w:sz="0" w:space="0" w:color="auto"/>
            <w:bottom w:val="none" w:sz="0" w:space="0" w:color="auto"/>
            <w:right w:val="none" w:sz="0" w:space="0" w:color="auto"/>
          </w:divBdr>
        </w:div>
        <w:div w:id="422918915">
          <w:marLeft w:val="0"/>
          <w:marRight w:val="0"/>
          <w:marTop w:val="0"/>
          <w:marBottom w:val="0"/>
          <w:divBdr>
            <w:top w:val="none" w:sz="0" w:space="0" w:color="auto"/>
            <w:left w:val="none" w:sz="0" w:space="0" w:color="auto"/>
            <w:bottom w:val="none" w:sz="0" w:space="0" w:color="auto"/>
            <w:right w:val="none" w:sz="0" w:space="0" w:color="auto"/>
          </w:divBdr>
        </w:div>
        <w:div w:id="2080010597">
          <w:marLeft w:val="0"/>
          <w:marRight w:val="0"/>
          <w:marTop w:val="0"/>
          <w:marBottom w:val="0"/>
          <w:divBdr>
            <w:top w:val="none" w:sz="0" w:space="0" w:color="auto"/>
            <w:left w:val="none" w:sz="0" w:space="0" w:color="auto"/>
            <w:bottom w:val="none" w:sz="0" w:space="0" w:color="auto"/>
            <w:right w:val="none" w:sz="0" w:space="0" w:color="auto"/>
          </w:divBdr>
        </w:div>
        <w:div w:id="1431775748">
          <w:marLeft w:val="0"/>
          <w:marRight w:val="0"/>
          <w:marTop w:val="0"/>
          <w:marBottom w:val="0"/>
          <w:divBdr>
            <w:top w:val="none" w:sz="0" w:space="0" w:color="auto"/>
            <w:left w:val="none" w:sz="0" w:space="0" w:color="auto"/>
            <w:bottom w:val="none" w:sz="0" w:space="0" w:color="auto"/>
            <w:right w:val="none" w:sz="0" w:space="0" w:color="auto"/>
          </w:divBdr>
        </w:div>
        <w:div w:id="1571118574">
          <w:marLeft w:val="0"/>
          <w:marRight w:val="0"/>
          <w:marTop w:val="0"/>
          <w:marBottom w:val="0"/>
          <w:divBdr>
            <w:top w:val="none" w:sz="0" w:space="0" w:color="auto"/>
            <w:left w:val="none" w:sz="0" w:space="0" w:color="auto"/>
            <w:bottom w:val="none" w:sz="0" w:space="0" w:color="auto"/>
            <w:right w:val="none" w:sz="0" w:space="0" w:color="auto"/>
          </w:divBdr>
        </w:div>
        <w:div w:id="304895056">
          <w:marLeft w:val="0"/>
          <w:marRight w:val="0"/>
          <w:marTop w:val="0"/>
          <w:marBottom w:val="0"/>
          <w:divBdr>
            <w:top w:val="none" w:sz="0" w:space="0" w:color="auto"/>
            <w:left w:val="none" w:sz="0" w:space="0" w:color="auto"/>
            <w:bottom w:val="none" w:sz="0" w:space="0" w:color="auto"/>
            <w:right w:val="none" w:sz="0" w:space="0" w:color="auto"/>
          </w:divBdr>
        </w:div>
        <w:div w:id="589393380">
          <w:marLeft w:val="0"/>
          <w:marRight w:val="0"/>
          <w:marTop w:val="0"/>
          <w:marBottom w:val="0"/>
          <w:divBdr>
            <w:top w:val="none" w:sz="0" w:space="0" w:color="auto"/>
            <w:left w:val="none" w:sz="0" w:space="0" w:color="auto"/>
            <w:bottom w:val="none" w:sz="0" w:space="0" w:color="auto"/>
            <w:right w:val="none" w:sz="0" w:space="0" w:color="auto"/>
          </w:divBdr>
        </w:div>
        <w:div w:id="1892496177">
          <w:marLeft w:val="0"/>
          <w:marRight w:val="0"/>
          <w:marTop w:val="0"/>
          <w:marBottom w:val="0"/>
          <w:divBdr>
            <w:top w:val="none" w:sz="0" w:space="0" w:color="auto"/>
            <w:left w:val="none" w:sz="0" w:space="0" w:color="auto"/>
            <w:bottom w:val="none" w:sz="0" w:space="0" w:color="auto"/>
            <w:right w:val="none" w:sz="0" w:space="0" w:color="auto"/>
          </w:divBdr>
        </w:div>
      </w:divsChild>
    </w:div>
    <w:div w:id="209331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arding@un.org"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arthuraskewge@bluewin.ch"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dilley@wmo.in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obert.kaufman@ifrc.or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cblondin@wmo.int" TargetMode="External"/><Relationship Id="rId23" Type="http://schemas.openxmlformats.org/officeDocument/2006/relationships/fontTable" Target="fontTable.xml"/><Relationship Id="rId10" Type="http://schemas.openxmlformats.org/officeDocument/2006/relationships/hyperlink" Target="mailto:diana@icsu.org"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Christian.Atzen@ec.europa.eu" TargetMode="External"/><Relationship Id="rId14" Type="http://schemas.openxmlformats.org/officeDocument/2006/relationships/hyperlink" Target="mailto:richard.choularton@wfp.org"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E51FC-2A2C-4ED6-9888-88624FA1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4292655.dotm</Template>
  <TotalTime>0</TotalTime>
  <Pages>6</Pages>
  <Words>2336</Words>
  <Characters>13317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WMO Document Template</vt:lpstr>
    </vt:vector>
  </TitlesOfParts>
  <Company>WMO</Company>
  <LinksUpToDate>false</LinksUpToDate>
  <CharactersWithSpaces>15622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WMO Document Template</dc:title>
  <dc:creator>Autologon</dc:creator>
  <cp:lastModifiedBy>Veronica</cp:lastModifiedBy>
  <cp:revision>2</cp:revision>
  <cp:lastPrinted>2014-10-31T08:12:00Z</cp:lastPrinted>
  <dcterms:created xsi:type="dcterms:W3CDTF">2015-03-12T09:11:00Z</dcterms:created>
  <dcterms:modified xsi:type="dcterms:W3CDTF">2015-03-12T09:11:00Z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ber">
    <vt:lpwstr>EC-65/Doc. X.X</vt:lpwstr>
  </property>
  <property fmtid="{D5CDD505-2E9C-101B-9397-08002B2CF9AE}" pid="3" name="DocDate">
    <vt:lpwstr>08/03/2013</vt:lpwstr>
  </property>
  <property fmtid="{D5CDD505-2E9C-101B-9397-08002B2CF9AE}" pid="4" name="DocStatus">
    <vt:lpwstr>DRAFT 1</vt:lpwstr>
  </property>
  <property fmtid="{D5CDD505-2E9C-101B-9397-08002B2CF9AE}" pid="5" name="SubmittedBy">
    <vt:lpwstr>Secretary-General</vt:lpwstr>
  </property>
  <property fmtid="{D5CDD505-2E9C-101B-9397-08002B2CF9AE}" pid="6" name="DocLang">
    <vt:lpwstr>English</vt:lpwstr>
  </property>
  <property fmtid="{D5CDD505-2E9C-101B-9397-08002B2CF9AE}" pid="7" name="AgendaItem">
    <vt:lpwstr>X</vt:lpwstr>
  </property>
  <property fmtid="{D5CDD505-2E9C-101B-9397-08002B2CF9AE}" pid="8" name="AgendaSubItem">
    <vt:lpwstr>X</vt:lpwstr>
  </property>
  <property fmtid="{D5CDD505-2E9C-101B-9397-08002B2CF9AE}" pid="9" name="DocType">
    <vt:lpwstr>Doc.</vt:lpwstr>
  </property>
  <property fmtid="{D5CDD505-2E9C-101B-9397-08002B2CF9AE}" pid="10" name="ExpResult">
    <vt:lpwstr>X</vt:lpwstr>
  </property>
  <property fmtid="{D5CDD505-2E9C-101B-9397-08002B2CF9AE}" pid="11" name="AgendaFullItem">
    <vt:lpwstr>X.X</vt:lpwstr>
  </property>
  <property fmtid="{D5CDD505-2E9C-101B-9397-08002B2CF9AE}" pid="12" name="DocNumberAdd">
    <vt:lpwstr/>
  </property>
  <property fmtid="{D5CDD505-2E9C-101B-9397-08002B2CF9AE}" pid="13" name="AgendaItemText">
    <vt:lpwstr>TITLE OF THE AGENDA ITEM</vt:lpwstr>
  </property>
  <property fmtid="{D5CDD505-2E9C-101B-9397-08002B2CF9AE}" pid="14" name="DocTitle">
    <vt:lpwstr>Document title</vt:lpwstr>
  </property>
  <property fmtid="{D5CDD505-2E9C-101B-9397-08002B2CF9AE}" pid="15" name="AgendaSubItemText">
    <vt:lpwstr>Title of the agenda item</vt:lpwstr>
  </property>
  <property fmtid="{D5CDD505-2E9C-101B-9397-08002B2CF9AE}" pid="16" name="DocAdd">
    <vt:lpwstr/>
  </property>
  <property fmtid="{D5CDD505-2E9C-101B-9397-08002B2CF9AE}" pid="17" name="DocCorr">
    <vt:lpwstr/>
  </property>
  <property fmtid="{D5CDD505-2E9C-101B-9397-08002B2CF9AE}" pid="18" name="DocRev">
    <vt:lpwstr/>
  </property>
  <property fmtid="{D5CDD505-2E9C-101B-9397-08002B2CF9AE}" pid="19" name="KeyWords">
    <vt:lpwstr>WORDS IN THE FILE NAME</vt:lpwstr>
  </property>
  <property fmtid="{D5CDD505-2E9C-101B-9397-08002B2CF9AE}" pid="20" name="AgendaItemText2">
    <vt:lpwstr/>
  </property>
  <property fmtid="{D5CDD505-2E9C-101B-9397-08002B2CF9AE}" pid="21" name="AgendaSubItemText2">
    <vt:lpwstr/>
  </property>
  <property fmtid="{D5CDD505-2E9C-101B-9397-08002B2CF9AE}" pid="22" name="DocDay">
    <vt:lpwstr>...</vt:lpwstr>
  </property>
  <property fmtid="{D5CDD505-2E9C-101B-9397-08002B2CF9AE}" pid="23" name="DocMonth">
    <vt:lpwstr>XI</vt:lpwstr>
  </property>
  <property fmtid="{D5CDD505-2E9C-101B-9397-08002B2CF9AE}" pid="24" name="DocStatusFull">
    <vt:lpwstr>DRAFT 1</vt:lpwstr>
  </property>
  <property fmtid="{D5CDD505-2E9C-101B-9397-08002B2CF9AE}" pid="25" name="DocNonContentious">
    <vt:lpwstr/>
  </property>
  <property fmtid="{D5CDD505-2E9C-101B-9397-08002B2CF9AE}" pid="26" name="AgendaSubSubItem">
    <vt:lpwstr>X</vt:lpwstr>
  </property>
  <property fmtid="{D5CDD505-2E9C-101B-9397-08002B2CF9AE}" pid="27" name="AgendaFullItem2">
    <vt:lpwstr>X.X</vt:lpwstr>
  </property>
  <property fmtid="{D5CDD505-2E9C-101B-9397-08002B2CF9AE}" pid="28" name="SesBody">
    <vt:lpwstr>EC</vt:lpwstr>
  </property>
  <property fmtid="{D5CDD505-2E9C-101B-9397-08002B2CF9AE}" pid="29" name="SesBodyFull">
    <vt:lpwstr>EXECUTIVE COUNCIL</vt:lpwstr>
  </property>
  <property fmtid="{D5CDD505-2E9C-101B-9397-08002B2CF9AE}" pid="30" name="SesNumbFull">
    <vt:lpwstr>SIXTY-FIFTH</vt:lpwstr>
  </property>
  <property fmtid="{D5CDD505-2E9C-101B-9397-08002B2CF9AE}" pid="31" name="SesNumb">
    <vt:lpwstr>65</vt:lpwstr>
  </property>
  <property fmtid="{D5CDD505-2E9C-101B-9397-08002B2CF9AE}" pid="32" name="SesDates">
    <vt:lpwstr>15 to 23 May 2013</vt:lpwstr>
  </property>
  <property fmtid="{D5CDD505-2E9C-101B-9397-08002B2CF9AE}" pid="33" name="SesPlace">
    <vt:lpwstr>Geneva</vt:lpwstr>
  </property>
  <property fmtid="{D5CDD505-2E9C-101B-9397-08002B2CF9AE}" pid="34" name="SesBodyShort">
    <vt:lpwstr>THE EXECUTIVE COUNCIL</vt:lpwstr>
  </property>
</Properties>
</file>