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1E0" w:firstRow="1" w:lastRow="1" w:firstColumn="1" w:lastColumn="1" w:noHBand="0" w:noVBand="0"/>
      </w:tblPr>
      <w:tblGrid>
        <w:gridCol w:w="5495"/>
        <w:gridCol w:w="2400"/>
        <w:gridCol w:w="2136"/>
      </w:tblGrid>
      <w:tr w:rsidR="0020095E" w:rsidRPr="000573AD" w:rsidTr="00111BFD">
        <w:tc>
          <w:tcPr>
            <w:tcW w:w="5495" w:type="dxa"/>
          </w:tcPr>
          <w:p w:rsidR="0020095E" w:rsidRPr="000573AD" w:rsidRDefault="0020095E" w:rsidP="0020095E">
            <w:pPr>
              <w:tabs>
                <w:tab w:val="left" w:pos="-722"/>
                <w:tab w:val="left" w:pos="6946"/>
              </w:tabs>
              <w:suppressAutoHyphens/>
              <w:spacing w:after="120" w:line="252" w:lineRule="auto"/>
              <w:rPr>
                <w:b/>
                <w:bCs/>
                <w:szCs w:val="22"/>
              </w:rPr>
            </w:pPr>
            <w:bookmarkStart w:id="0" w:name="_GoBack"/>
            <w:bookmarkEnd w:id="0"/>
            <w:r w:rsidRPr="000573AD">
              <w:rPr>
                <w:b/>
                <w:bCs/>
                <w:szCs w:val="22"/>
              </w:rPr>
              <w:t>World Meteorological Organization</w:t>
            </w:r>
          </w:p>
        </w:tc>
        <w:tc>
          <w:tcPr>
            <w:tcW w:w="4536" w:type="dxa"/>
            <w:gridSpan w:val="2"/>
          </w:tcPr>
          <w:p w:rsidR="000F6F5A" w:rsidRPr="000F6F5A" w:rsidRDefault="00DF7B1F" w:rsidP="003069E9">
            <w:pPr>
              <w:jc w:val="right"/>
              <w:rPr>
                <w:b/>
                <w:bCs/>
              </w:rPr>
            </w:pPr>
            <w:r>
              <w:rPr>
                <w:b/>
                <w:bCs/>
              </w:rPr>
              <w:t>IBCS-2</w:t>
            </w:r>
            <w:r w:rsidR="0020095E" w:rsidRPr="000573AD">
              <w:rPr>
                <w:b/>
                <w:bCs/>
              </w:rPr>
              <w:t xml:space="preserve">/Doc. </w:t>
            </w:r>
            <w:r w:rsidR="003069E9">
              <w:rPr>
                <w:b/>
                <w:bCs/>
              </w:rPr>
              <w:t>5.1</w:t>
            </w:r>
          </w:p>
        </w:tc>
      </w:tr>
      <w:tr w:rsidR="0020095E" w:rsidRPr="000573AD" w:rsidTr="00111BFD">
        <w:tc>
          <w:tcPr>
            <w:tcW w:w="5495" w:type="dxa"/>
            <w:vMerge w:val="restart"/>
          </w:tcPr>
          <w:p w:rsidR="0020095E" w:rsidRPr="000573AD" w:rsidRDefault="00DF7B1F" w:rsidP="00355878">
            <w:pPr>
              <w:tabs>
                <w:tab w:val="left" w:pos="-722"/>
                <w:tab w:val="left" w:pos="6946"/>
              </w:tabs>
              <w:suppressAutoHyphens/>
              <w:spacing w:before="120" w:line="252" w:lineRule="auto"/>
              <w:jc w:val="left"/>
              <w:rPr>
                <w:b/>
                <w:spacing w:val="-2"/>
                <w:szCs w:val="22"/>
              </w:rPr>
            </w:pPr>
            <w:r>
              <w:rPr>
                <w:b/>
                <w:spacing w:val="-2"/>
                <w:szCs w:val="22"/>
              </w:rPr>
              <w:t>INTERGOVERNMENTAL BOARD</w:t>
            </w:r>
            <w:r w:rsidR="00355878">
              <w:rPr>
                <w:b/>
                <w:spacing w:val="-2"/>
                <w:szCs w:val="22"/>
              </w:rPr>
              <w:br/>
            </w:r>
            <w:r>
              <w:rPr>
                <w:b/>
                <w:spacing w:val="-2"/>
                <w:szCs w:val="22"/>
              </w:rPr>
              <w:t>ON CLIMATE SERVICES</w:t>
            </w:r>
          </w:p>
        </w:tc>
        <w:tc>
          <w:tcPr>
            <w:tcW w:w="2400" w:type="dxa"/>
            <w:vAlign w:val="center"/>
          </w:tcPr>
          <w:p w:rsidR="0020095E" w:rsidRPr="000573AD" w:rsidRDefault="0020095E" w:rsidP="0020095E">
            <w:pPr>
              <w:spacing w:before="60"/>
              <w:jc w:val="right"/>
            </w:pPr>
            <w:r w:rsidRPr="000573AD">
              <w:t>Submitted by:</w:t>
            </w:r>
          </w:p>
        </w:tc>
        <w:tc>
          <w:tcPr>
            <w:tcW w:w="2136" w:type="dxa"/>
            <w:vAlign w:val="center"/>
          </w:tcPr>
          <w:p w:rsidR="0020095E" w:rsidRPr="000573AD" w:rsidRDefault="0004508E" w:rsidP="0020095E">
            <w:pPr>
              <w:spacing w:before="60"/>
              <w:jc w:val="right"/>
              <w:rPr>
                <w:szCs w:val="22"/>
              </w:rPr>
            </w:pPr>
            <w:r>
              <w:rPr>
                <w:szCs w:val="22"/>
              </w:rPr>
              <w:t>Chair of Plenary</w:t>
            </w:r>
          </w:p>
        </w:tc>
      </w:tr>
      <w:tr w:rsidR="0020095E" w:rsidRPr="000573AD" w:rsidTr="00111BFD">
        <w:tc>
          <w:tcPr>
            <w:tcW w:w="5495" w:type="dxa"/>
            <w:vMerge/>
          </w:tcPr>
          <w:p w:rsidR="0020095E" w:rsidRPr="000573AD" w:rsidRDefault="0020095E" w:rsidP="0020095E">
            <w:pPr>
              <w:pStyle w:val="WMOBodyText"/>
            </w:pPr>
          </w:p>
        </w:tc>
        <w:tc>
          <w:tcPr>
            <w:tcW w:w="2400" w:type="dxa"/>
            <w:vAlign w:val="center"/>
          </w:tcPr>
          <w:p w:rsidR="0020095E" w:rsidRPr="000573AD" w:rsidRDefault="0020095E" w:rsidP="0020095E">
            <w:pPr>
              <w:spacing w:before="60"/>
              <w:jc w:val="right"/>
            </w:pPr>
            <w:r w:rsidRPr="000573AD">
              <w:t>Date:</w:t>
            </w:r>
          </w:p>
        </w:tc>
        <w:tc>
          <w:tcPr>
            <w:tcW w:w="2136" w:type="dxa"/>
            <w:vAlign w:val="center"/>
          </w:tcPr>
          <w:p w:rsidR="0020095E" w:rsidRPr="000573AD" w:rsidRDefault="00A84D78" w:rsidP="00355878">
            <w:pPr>
              <w:spacing w:before="60"/>
              <w:jc w:val="right"/>
              <w:rPr>
                <w:szCs w:val="22"/>
              </w:rPr>
            </w:pPr>
            <w:r>
              <w:rPr>
                <w:szCs w:val="22"/>
              </w:rPr>
              <w:t>1</w:t>
            </w:r>
            <w:ins w:id="1" w:author="Stewart" w:date="2014-11-13T09:13:00Z">
              <w:r w:rsidR="004918C5">
                <w:rPr>
                  <w:szCs w:val="22"/>
                </w:rPr>
                <w:t>3</w:t>
              </w:r>
            </w:ins>
            <w:del w:id="2" w:author="Stewart" w:date="2014-11-13T09:13:00Z">
              <w:r w:rsidR="0004508E" w:rsidDel="004918C5">
                <w:rPr>
                  <w:szCs w:val="22"/>
                </w:rPr>
                <w:delText>2</w:delText>
              </w:r>
            </w:del>
            <w:r w:rsidR="0020095E" w:rsidRPr="000573AD">
              <w:rPr>
                <w:szCs w:val="22"/>
              </w:rPr>
              <w:t>.</w:t>
            </w:r>
            <w:r w:rsidR="00355878">
              <w:rPr>
                <w:szCs w:val="22"/>
              </w:rPr>
              <w:t>X</w:t>
            </w:r>
            <w:r w:rsidR="0004508E">
              <w:rPr>
                <w:szCs w:val="22"/>
              </w:rPr>
              <w:t>I</w:t>
            </w:r>
            <w:r w:rsidR="0020095E" w:rsidRPr="000573AD">
              <w:rPr>
                <w:szCs w:val="22"/>
              </w:rPr>
              <w:t>.2014</w:t>
            </w:r>
          </w:p>
        </w:tc>
      </w:tr>
      <w:tr w:rsidR="0020095E" w:rsidRPr="000573AD" w:rsidTr="00111BFD">
        <w:tc>
          <w:tcPr>
            <w:tcW w:w="5495" w:type="dxa"/>
            <w:vMerge w:val="restart"/>
            <w:tcBorders>
              <w:bottom w:val="single" w:sz="4" w:space="0" w:color="auto"/>
            </w:tcBorders>
            <w:vAlign w:val="center"/>
          </w:tcPr>
          <w:p w:rsidR="0020095E" w:rsidRPr="000573AD" w:rsidRDefault="0020095E" w:rsidP="0020095E">
            <w:pPr>
              <w:tabs>
                <w:tab w:val="clear" w:pos="1134"/>
                <w:tab w:val="left" w:pos="1140"/>
              </w:tabs>
              <w:rPr>
                <w:b/>
                <w:bCs/>
              </w:rPr>
            </w:pPr>
          </w:p>
          <w:p w:rsidR="0020095E" w:rsidRPr="000573AD" w:rsidRDefault="00DF7B1F" w:rsidP="0020095E">
            <w:pPr>
              <w:tabs>
                <w:tab w:val="clear" w:pos="1134"/>
                <w:tab w:val="left" w:pos="1140"/>
              </w:tabs>
              <w:rPr>
                <w:b/>
                <w:bCs/>
              </w:rPr>
            </w:pPr>
            <w:r>
              <w:rPr>
                <w:b/>
                <w:bCs/>
              </w:rPr>
              <w:t>SECOND</w:t>
            </w:r>
            <w:r w:rsidR="00AF638A" w:rsidRPr="00AF638A">
              <w:rPr>
                <w:b/>
                <w:bCs/>
              </w:rPr>
              <w:t xml:space="preserve"> </w:t>
            </w:r>
            <w:r w:rsidR="00B056E7" w:rsidRPr="00B056E7">
              <w:rPr>
                <w:b/>
                <w:bCs/>
              </w:rPr>
              <w:t>SESSION</w:t>
            </w:r>
          </w:p>
          <w:p w:rsidR="0020095E" w:rsidRPr="000573AD" w:rsidRDefault="00DF7B1F" w:rsidP="00DF7B1F">
            <w:pPr>
              <w:ind w:right="-455"/>
              <w:rPr>
                <w:snapToGrid w:val="0"/>
              </w:rPr>
            </w:pPr>
            <w:r>
              <w:rPr>
                <w:snapToGrid w:val="0"/>
              </w:rPr>
              <w:t>Geneva</w:t>
            </w:r>
            <w:r w:rsidR="00AF638A" w:rsidRPr="00AF638A">
              <w:rPr>
                <w:snapToGrid w:val="0"/>
              </w:rPr>
              <w:t xml:space="preserve">, </w:t>
            </w:r>
            <w:r>
              <w:rPr>
                <w:snapToGrid w:val="0"/>
              </w:rPr>
              <w:t>10</w:t>
            </w:r>
            <w:r w:rsidR="00AF638A" w:rsidRPr="00AF638A">
              <w:rPr>
                <w:snapToGrid w:val="0"/>
              </w:rPr>
              <w:t xml:space="preserve"> </w:t>
            </w:r>
            <w:r>
              <w:rPr>
                <w:snapToGrid w:val="0"/>
              </w:rPr>
              <w:t>to 14</w:t>
            </w:r>
            <w:r w:rsidR="00AF638A" w:rsidRPr="00AF638A">
              <w:rPr>
                <w:snapToGrid w:val="0"/>
              </w:rPr>
              <w:t xml:space="preserve"> </w:t>
            </w:r>
            <w:r>
              <w:rPr>
                <w:snapToGrid w:val="0"/>
              </w:rPr>
              <w:t>November</w:t>
            </w:r>
            <w:r w:rsidR="00AF638A" w:rsidRPr="00AF638A">
              <w:rPr>
                <w:snapToGrid w:val="0"/>
              </w:rPr>
              <w:t xml:space="preserve"> 2014</w:t>
            </w:r>
          </w:p>
        </w:tc>
        <w:tc>
          <w:tcPr>
            <w:tcW w:w="2400" w:type="dxa"/>
            <w:vAlign w:val="center"/>
          </w:tcPr>
          <w:p w:rsidR="0020095E" w:rsidRPr="000573AD" w:rsidRDefault="0020095E" w:rsidP="0020095E">
            <w:pPr>
              <w:spacing w:before="60"/>
              <w:jc w:val="right"/>
            </w:pPr>
            <w:r w:rsidRPr="000573AD">
              <w:t xml:space="preserve">Original Language: </w:t>
            </w:r>
          </w:p>
        </w:tc>
        <w:tc>
          <w:tcPr>
            <w:tcW w:w="2136" w:type="dxa"/>
            <w:vAlign w:val="center"/>
          </w:tcPr>
          <w:p w:rsidR="0020095E" w:rsidRPr="000573AD" w:rsidRDefault="0020095E" w:rsidP="0020095E">
            <w:pPr>
              <w:spacing w:before="60"/>
              <w:jc w:val="right"/>
              <w:rPr>
                <w:szCs w:val="22"/>
              </w:rPr>
            </w:pPr>
            <w:r w:rsidRPr="000573AD">
              <w:rPr>
                <w:szCs w:val="22"/>
              </w:rPr>
              <w:t>English</w:t>
            </w:r>
          </w:p>
        </w:tc>
      </w:tr>
      <w:tr w:rsidR="0020095E" w:rsidRPr="000573AD" w:rsidTr="00111BFD">
        <w:tc>
          <w:tcPr>
            <w:tcW w:w="5495" w:type="dxa"/>
            <w:vMerge/>
            <w:tcBorders>
              <w:bottom w:val="single" w:sz="4" w:space="0" w:color="auto"/>
            </w:tcBorders>
          </w:tcPr>
          <w:p w:rsidR="0020095E" w:rsidRPr="000573AD" w:rsidRDefault="0020095E" w:rsidP="0020095E"/>
        </w:tc>
        <w:tc>
          <w:tcPr>
            <w:tcW w:w="2400" w:type="dxa"/>
            <w:tcBorders>
              <w:bottom w:val="single" w:sz="4" w:space="0" w:color="auto"/>
            </w:tcBorders>
            <w:vAlign w:val="center"/>
          </w:tcPr>
          <w:p w:rsidR="0020095E" w:rsidRPr="000573AD" w:rsidRDefault="0020095E" w:rsidP="0020095E">
            <w:pPr>
              <w:jc w:val="right"/>
            </w:pPr>
            <w:r w:rsidRPr="000573AD">
              <w:t>Status:</w:t>
            </w:r>
          </w:p>
        </w:tc>
        <w:tc>
          <w:tcPr>
            <w:tcW w:w="2136" w:type="dxa"/>
            <w:tcBorders>
              <w:bottom w:val="single" w:sz="4" w:space="0" w:color="auto"/>
            </w:tcBorders>
            <w:vAlign w:val="center"/>
          </w:tcPr>
          <w:p w:rsidR="0020095E" w:rsidRPr="000573AD" w:rsidRDefault="0020095E" w:rsidP="0020095E">
            <w:pPr>
              <w:jc w:val="right"/>
              <w:rPr>
                <w:b/>
              </w:rPr>
            </w:pPr>
            <w:del w:id="3" w:author="Stewart" w:date="2014-11-13T09:13:00Z">
              <w:r w:rsidRPr="000573AD" w:rsidDel="004918C5">
                <w:rPr>
                  <w:b/>
                </w:rPr>
                <w:delText xml:space="preserve">DRAFT </w:delText>
              </w:r>
              <w:r w:rsidR="0004508E" w:rsidDel="004918C5">
                <w:rPr>
                  <w:b/>
                </w:rPr>
                <w:delText>2</w:delText>
              </w:r>
            </w:del>
            <w:ins w:id="4" w:author="Stewart" w:date="2014-11-13T09:13:00Z">
              <w:r w:rsidR="004918C5">
                <w:rPr>
                  <w:b/>
                </w:rPr>
                <w:t>APPROVED</w:t>
              </w:r>
            </w:ins>
          </w:p>
        </w:tc>
      </w:tr>
    </w:tbl>
    <w:p w:rsidR="0020095E" w:rsidRPr="000573AD" w:rsidRDefault="0020095E" w:rsidP="0020095E">
      <w:pPr>
        <w:pStyle w:val="WMOBodyText"/>
      </w:pPr>
    </w:p>
    <w:p w:rsidR="0020095E" w:rsidRPr="00B72B4D" w:rsidRDefault="00355878" w:rsidP="00C13EEC">
      <w:pPr>
        <w:pStyle w:val="Heading2"/>
        <w:tabs>
          <w:tab w:val="clear" w:pos="1134"/>
        </w:tabs>
        <w:ind w:left="0" w:firstLine="0"/>
        <w:jc w:val="center"/>
        <w:rPr>
          <w:rFonts w:ascii="Arial Bold" w:hAnsi="Arial Bold"/>
          <w:caps w:val="0"/>
          <w:smallCaps/>
          <w:noProof/>
        </w:rPr>
      </w:pPr>
      <w:r w:rsidRPr="00B72B4D">
        <w:rPr>
          <w:rFonts w:ascii="Arial Bold" w:hAnsi="Arial Bold"/>
          <w:caps w:val="0"/>
          <w:smallCaps/>
        </w:rPr>
        <w:t xml:space="preserve">AGENDA ITEM 5: </w:t>
      </w:r>
      <w:r w:rsidRPr="00B72B4D">
        <w:rPr>
          <w:rFonts w:ascii="Arial Bold" w:hAnsi="Arial Bold"/>
          <w:caps w:val="0"/>
          <w:smallCaps/>
          <w:noProof/>
        </w:rPr>
        <w:t>REVIEW OF PREVIOUS DECISIONS OF THE  INTERGOVERMENTAL BOARD</w:t>
      </w:r>
      <w:r>
        <w:rPr>
          <w:rFonts w:ascii="Arial Bold" w:hAnsi="Arial Bold"/>
          <w:caps w:val="0"/>
          <w:smallCaps/>
          <w:noProof/>
        </w:rPr>
        <w:t xml:space="preserve"> ON CLIMATE SEVICES</w:t>
      </w:r>
    </w:p>
    <w:p w:rsidR="00B72B4D" w:rsidRPr="00B72B4D" w:rsidRDefault="00355878" w:rsidP="00B72B4D">
      <w:pPr>
        <w:pStyle w:val="WMOBodyText"/>
        <w:jc w:val="center"/>
        <w:rPr>
          <w:b/>
        </w:rPr>
      </w:pPr>
      <w:r w:rsidRPr="00B72B4D">
        <w:rPr>
          <w:b/>
          <w:szCs w:val="20"/>
        </w:rPr>
        <w:t xml:space="preserve">AGENDA ITEM 5.1: </w:t>
      </w:r>
      <w:r w:rsidRPr="00B72B4D">
        <w:rPr>
          <w:rFonts w:ascii="Arial Bold" w:hAnsi="Arial Bold"/>
          <w:b/>
          <w:szCs w:val="20"/>
        </w:rPr>
        <w:t>CONSIDERATION OF THE TERMS OF REFERENCE OF THE PARTNER ADVISORY COMMITTEE (</w:t>
      </w:r>
      <w:r w:rsidRPr="00B72B4D">
        <w:rPr>
          <w:b/>
          <w:szCs w:val="20"/>
        </w:rPr>
        <w:t>PAC)</w:t>
      </w:r>
    </w:p>
    <w:p w:rsidR="005E383B" w:rsidRDefault="003069E9" w:rsidP="000F6F5A">
      <w:pPr>
        <w:pStyle w:val="WMOBodyText"/>
        <w:ind w:left="360"/>
        <w:jc w:val="center"/>
        <w:rPr>
          <w:b/>
          <w:bCs/>
          <w:caps/>
          <w:noProof/>
          <w:kern w:val="32"/>
          <w:sz w:val="28"/>
          <w:szCs w:val="32"/>
        </w:rPr>
      </w:pPr>
      <w:r w:rsidRPr="003069E9">
        <w:rPr>
          <w:b/>
          <w:bCs/>
          <w:caps/>
          <w:noProof/>
          <w:kern w:val="32"/>
          <w:sz w:val="28"/>
          <w:szCs w:val="32"/>
        </w:rPr>
        <w:t>Consideration of the Terms of Reference of the P</w:t>
      </w:r>
      <w:r>
        <w:rPr>
          <w:b/>
          <w:bCs/>
          <w:caps/>
          <w:noProof/>
          <w:kern w:val="32"/>
          <w:sz w:val="28"/>
          <w:szCs w:val="32"/>
        </w:rPr>
        <w:t>artner advisory committee (pac)</w:t>
      </w:r>
    </w:p>
    <w:p w:rsidR="003069E9" w:rsidRPr="000573AD" w:rsidRDefault="003069E9" w:rsidP="000F6F5A">
      <w:pPr>
        <w:pStyle w:val="WMOBodyText"/>
        <w:ind w:left="360"/>
        <w:jc w:val="center"/>
      </w:pPr>
    </w:p>
    <w:p w:rsidR="0020095E" w:rsidRPr="000573AD" w:rsidRDefault="0020095E" w:rsidP="0020095E">
      <w:pPr>
        <w:pStyle w:val="Heading1"/>
      </w:pPr>
      <w:r w:rsidRPr="000573AD">
        <w:t>SUMMARY</w:t>
      </w:r>
    </w:p>
    <w:p w:rsidR="00355878" w:rsidRDefault="00355878" w:rsidP="00355878">
      <w:pPr>
        <w:pStyle w:val="Heading3"/>
        <w:keepNext w:val="0"/>
        <w:keepLines w:val="0"/>
        <w:spacing w:before="0"/>
      </w:pPr>
    </w:p>
    <w:p w:rsidR="0020095E" w:rsidRPr="000573AD" w:rsidRDefault="0020095E" w:rsidP="00355878">
      <w:pPr>
        <w:pStyle w:val="Heading3"/>
        <w:keepNext w:val="0"/>
        <w:keepLines w:val="0"/>
        <w:spacing w:before="0"/>
      </w:pPr>
      <w:r w:rsidRPr="000573AD">
        <w:t>DECISIONS/ACTIONS REQUIRED:</w:t>
      </w:r>
    </w:p>
    <w:p w:rsidR="00355878" w:rsidRDefault="00355878" w:rsidP="00355878">
      <w:pPr>
        <w:pStyle w:val="Heading3"/>
        <w:keepNext w:val="0"/>
        <w:keepLines w:val="0"/>
        <w:spacing w:before="0"/>
        <w:rPr>
          <w:b w:val="0"/>
          <w:bCs w:val="0"/>
        </w:rPr>
      </w:pPr>
    </w:p>
    <w:p w:rsidR="003069E9" w:rsidRDefault="003069E9" w:rsidP="00355878">
      <w:pPr>
        <w:pStyle w:val="Heading3"/>
        <w:keepNext w:val="0"/>
        <w:keepLines w:val="0"/>
        <w:spacing w:before="0"/>
        <w:rPr>
          <w:b w:val="0"/>
          <w:bCs w:val="0"/>
        </w:rPr>
      </w:pPr>
      <w:r>
        <w:rPr>
          <w:b w:val="0"/>
          <w:bCs w:val="0"/>
        </w:rPr>
        <w:t>To discuss and decide on:</w:t>
      </w:r>
    </w:p>
    <w:p w:rsidR="00355878" w:rsidRPr="00355878" w:rsidRDefault="00355878" w:rsidP="00355878">
      <w:pPr>
        <w:rPr>
          <w:lang w:eastAsia="zh-TW"/>
        </w:rPr>
      </w:pPr>
    </w:p>
    <w:p w:rsidR="003069E9" w:rsidRDefault="003069E9" w:rsidP="00355878">
      <w:pPr>
        <w:pStyle w:val="Heading3"/>
        <w:keepNext w:val="0"/>
        <w:keepLines w:val="0"/>
        <w:numPr>
          <w:ilvl w:val="0"/>
          <w:numId w:val="46"/>
        </w:numPr>
        <w:spacing w:before="0"/>
        <w:ind w:hanging="720"/>
        <w:rPr>
          <w:b w:val="0"/>
        </w:rPr>
      </w:pPr>
      <w:r>
        <w:rPr>
          <w:b w:val="0"/>
        </w:rPr>
        <w:t>The formalization of</w:t>
      </w:r>
      <w:r w:rsidRPr="003069E9">
        <w:rPr>
          <w:b w:val="0"/>
        </w:rPr>
        <w:t xml:space="preserve"> other stakeholder engagement mechanisms to complement the P</w:t>
      </w:r>
      <w:r>
        <w:rPr>
          <w:b w:val="0"/>
        </w:rPr>
        <w:t>AC as may be deemed appropriate;</w:t>
      </w:r>
    </w:p>
    <w:p w:rsidR="00355878" w:rsidRPr="00355878" w:rsidRDefault="00355878" w:rsidP="00355878">
      <w:pPr>
        <w:rPr>
          <w:lang w:eastAsia="zh-TW"/>
        </w:rPr>
      </w:pPr>
    </w:p>
    <w:p w:rsidR="003069E9" w:rsidRDefault="003069E9" w:rsidP="00355878">
      <w:pPr>
        <w:pStyle w:val="Heading3"/>
        <w:keepNext w:val="0"/>
        <w:keepLines w:val="0"/>
        <w:numPr>
          <w:ilvl w:val="0"/>
          <w:numId w:val="46"/>
        </w:numPr>
        <w:spacing w:before="0"/>
        <w:ind w:hanging="720"/>
        <w:rPr>
          <w:b w:val="0"/>
          <w:bCs w:val="0"/>
        </w:rPr>
      </w:pPr>
      <w:r w:rsidRPr="003069E9">
        <w:rPr>
          <w:b w:val="0"/>
          <w:bCs w:val="0"/>
        </w:rPr>
        <w:t xml:space="preserve">The draft revised </w:t>
      </w:r>
      <w:r w:rsidR="00355878">
        <w:rPr>
          <w:b w:val="0"/>
          <w:bCs w:val="0"/>
        </w:rPr>
        <w:t>A</w:t>
      </w:r>
      <w:r w:rsidRPr="003069E9">
        <w:rPr>
          <w:b w:val="0"/>
          <w:bCs w:val="0"/>
        </w:rPr>
        <w:t xml:space="preserve">nnex 1 of </w:t>
      </w:r>
      <w:r w:rsidR="00355878">
        <w:rPr>
          <w:b w:val="0"/>
          <w:bCs w:val="0"/>
        </w:rPr>
        <w:t>Resolution 7 (IBCS-1) -</w:t>
      </w:r>
      <w:r w:rsidRPr="003069E9">
        <w:rPr>
          <w:b w:val="0"/>
          <w:bCs w:val="0"/>
        </w:rPr>
        <w:t xml:space="preserve"> Terms of Reference of the Stakeholder Engagement Mechanism of the Intergovernmental Board on Climate Services.</w:t>
      </w:r>
    </w:p>
    <w:p w:rsidR="00355878" w:rsidRDefault="00355878" w:rsidP="00355878">
      <w:pPr>
        <w:pStyle w:val="Heading3"/>
        <w:keepNext w:val="0"/>
        <w:keepLines w:val="0"/>
        <w:spacing w:before="0"/>
      </w:pPr>
    </w:p>
    <w:p w:rsidR="0020095E" w:rsidRPr="000573AD" w:rsidRDefault="00355878" w:rsidP="00355878">
      <w:pPr>
        <w:pStyle w:val="Heading3"/>
        <w:keepNext w:val="0"/>
        <w:keepLines w:val="0"/>
        <w:spacing w:before="0"/>
      </w:pPr>
      <w:r>
        <w:t>C</w:t>
      </w:r>
      <w:r w:rsidR="0020095E" w:rsidRPr="000573AD">
        <w:t xml:space="preserve">ONTENT OF DOCUMENT: </w:t>
      </w:r>
    </w:p>
    <w:p w:rsidR="00355878" w:rsidRDefault="00355878" w:rsidP="00355878">
      <w:pPr>
        <w:pStyle w:val="WMOBodyText"/>
        <w:spacing w:before="0"/>
      </w:pPr>
    </w:p>
    <w:p w:rsidR="0020095E" w:rsidRPr="000573AD" w:rsidRDefault="0020095E" w:rsidP="00355878">
      <w:pPr>
        <w:pStyle w:val="WMOBodyText"/>
        <w:spacing w:before="0"/>
      </w:pPr>
      <w:r w:rsidRPr="000573AD">
        <w:t>The Table of Contents is available only electronically as a Document Map</w:t>
      </w:r>
      <w:r w:rsidRPr="000573AD">
        <w:rPr>
          <w:rStyle w:val="FootnoteReference"/>
        </w:rPr>
        <w:footnoteReference w:customMarkFollows="1" w:id="1"/>
        <w:t>*</w:t>
      </w:r>
      <w:r w:rsidRPr="000573AD">
        <w:t>.</w:t>
      </w:r>
    </w:p>
    <w:p w:rsidR="0020095E" w:rsidRPr="000573AD" w:rsidRDefault="0020095E" w:rsidP="00355878">
      <w:pPr>
        <w:pStyle w:val="Heading1"/>
        <w:keepNext w:val="0"/>
        <w:keepLines w:val="0"/>
        <w:spacing w:after="0"/>
      </w:pPr>
      <w:r w:rsidRPr="000573AD">
        <w:rPr>
          <w:lang w:eastAsia="zh-CN"/>
        </w:rPr>
        <w:br w:type="page"/>
      </w:r>
      <w:bookmarkStart w:id="5" w:name="_APPENDIX_A:_"/>
      <w:bookmarkStart w:id="6" w:name="_Toc319327006"/>
      <w:bookmarkEnd w:id="5"/>
      <w:r w:rsidRPr="000573AD">
        <w:lastRenderedPageBreak/>
        <w:t xml:space="preserve">APPENDIX A:  </w:t>
      </w:r>
      <w:r w:rsidRPr="000573AD">
        <w:br/>
        <w:t>DRAFT TEXT FOR INCLUSION IN THE GENERAL SUMMARY</w:t>
      </w:r>
      <w:bookmarkEnd w:id="6"/>
    </w:p>
    <w:p w:rsidR="0020095E" w:rsidRPr="00355878" w:rsidRDefault="003069E9" w:rsidP="0020095E">
      <w:pPr>
        <w:pStyle w:val="Heading2"/>
      </w:pPr>
      <w:bookmarkStart w:id="7" w:name="_Toc319327007"/>
      <w:r>
        <w:t>5</w:t>
      </w:r>
      <w:r w:rsidR="0020095E" w:rsidRPr="000573AD">
        <w:t>.</w:t>
      </w:r>
      <w:r w:rsidR="0020095E" w:rsidRPr="000573AD">
        <w:tab/>
      </w:r>
      <w:r w:rsidRPr="003069E9">
        <w:rPr>
          <w:noProof/>
        </w:rPr>
        <w:t>REVIEW OF PREVIOUS DECISIONS OF THE  INTERGOVERMENTAL BOARD</w:t>
      </w:r>
      <w:r>
        <w:rPr>
          <w:b w:val="0"/>
          <w:caps w:val="0"/>
        </w:rPr>
        <w:t xml:space="preserve"> </w:t>
      </w:r>
      <w:r w:rsidR="00355878" w:rsidRPr="00355878">
        <w:rPr>
          <w:caps w:val="0"/>
        </w:rPr>
        <w:t xml:space="preserve">ON CLIMATE SERVICES </w:t>
      </w:r>
      <w:r w:rsidRPr="00355878">
        <w:rPr>
          <w:caps w:val="0"/>
        </w:rPr>
        <w:t>(</w:t>
      </w:r>
      <w:r w:rsidR="00355878" w:rsidRPr="00355878">
        <w:rPr>
          <w:caps w:val="0"/>
        </w:rPr>
        <w:t>AGENDA ITEM </w:t>
      </w:r>
      <w:r w:rsidRPr="00355878">
        <w:rPr>
          <w:caps w:val="0"/>
        </w:rPr>
        <w:t>5</w:t>
      </w:r>
      <w:r w:rsidR="0020095E" w:rsidRPr="00355878">
        <w:rPr>
          <w:caps w:val="0"/>
        </w:rPr>
        <w:t>)</w:t>
      </w:r>
      <w:bookmarkEnd w:id="7"/>
    </w:p>
    <w:p w:rsidR="0020095E" w:rsidRPr="00355878" w:rsidRDefault="003069E9" w:rsidP="0020095E">
      <w:pPr>
        <w:pStyle w:val="Heading3"/>
      </w:pPr>
      <w:bookmarkStart w:id="8" w:name="_Toc319327008"/>
      <w:r>
        <w:t>5.1</w:t>
      </w:r>
      <w:r w:rsidR="0020095E" w:rsidRPr="000573AD">
        <w:tab/>
      </w:r>
      <w:r>
        <w:t>Consideration of the</w:t>
      </w:r>
      <w:r w:rsidR="00355878" w:rsidRPr="00355878">
        <w:t xml:space="preserve"> </w:t>
      </w:r>
      <w:r w:rsidR="00355878">
        <w:t>Terms of Reference of the</w:t>
      </w:r>
      <w:r>
        <w:t xml:space="preserve"> </w:t>
      </w:r>
      <w:r w:rsidR="00B34626">
        <w:t>Partner Advisory Committee</w:t>
      </w:r>
      <w:r w:rsidR="00B34626" w:rsidRPr="003069E9">
        <w:t xml:space="preserve"> (PAC</w:t>
      </w:r>
      <w:r w:rsidR="00B34626" w:rsidRPr="00355878">
        <w:t xml:space="preserve">) </w:t>
      </w:r>
      <w:r w:rsidR="0020095E" w:rsidRPr="00355878">
        <w:t>(agenda item </w:t>
      </w:r>
      <w:r w:rsidRPr="00355878">
        <w:t>5.1</w:t>
      </w:r>
      <w:r w:rsidR="0020095E" w:rsidRPr="00355878">
        <w:t>)</w:t>
      </w:r>
      <w:bookmarkEnd w:id="8"/>
    </w:p>
    <w:p w:rsidR="0020095E" w:rsidRDefault="003069E9" w:rsidP="003069E9">
      <w:pPr>
        <w:pStyle w:val="WMOBodyText"/>
      </w:pPr>
      <w:r>
        <w:t>5.1.1</w:t>
      </w:r>
      <w:r>
        <w:tab/>
      </w:r>
      <w:r w:rsidR="00B72B4D">
        <w:t>The IBCS noted with appreciation the invitations sent by the Secretary-General to potential partners of the GFCS and welcomed that the following p</w:t>
      </w:r>
      <w:r w:rsidR="00D93F68">
        <w:t xml:space="preserve">artners had submitted requests </w:t>
      </w:r>
      <w:r w:rsidR="00B72B4D">
        <w:t>to become members of the PAC: the European Organization for the Exploitation of Meteorological Satellites (EUMETSAT), the Food and Agriculture Organization of the United Nations (FAO), the International Union of Geodesy and Geophysics (IUGG), the United Nations Environment Programme (UNEP), the World Business Council for Sustainable Development (WBCSD), the World Food Programme (WFP), the World Meteorological Organization (WMO)</w:t>
      </w:r>
      <w:r w:rsidR="007F2B3B">
        <w:t xml:space="preserve">, </w:t>
      </w:r>
      <w:r w:rsidR="00D93F68">
        <w:t xml:space="preserve">the </w:t>
      </w:r>
      <w:r w:rsidR="007F2B3B">
        <w:t>European Commission (EC)</w:t>
      </w:r>
      <w:r w:rsidR="00B34626">
        <w:t xml:space="preserve">, the </w:t>
      </w:r>
      <w:r w:rsidR="00B34626" w:rsidRPr="002A1D08">
        <w:t>United Nations Institute for Training and Research</w:t>
      </w:r>
      <w:r w:rsidR="00B34626">
        <w:t xml:space="preserve"> (UNITAR)</w:t>
      </w:r>
      <w:r w:rsidR="00B72B4D">
        <w:t xml:space="preserve"> and the International Federation of Red Cross and Red Crescent Societies (IFRC).</w:t>
      </w:r>
    </w:p>
    <w:p w:rsidR="00B34626" w:rsidRPr="00355878" w:rsidRDefault="00B34626" w:rsidP="003069E9">
      <w:pPr>
        <w:pStyle w:val="WMOBodyText"/>
        <w:rPr>
          <w:b/>
          <w:bCs/>
          <w:i/>
        </w:rPr>
      </w:pPr>
      <w:r w:rsidRPr="00355878">
        <w:rPr>
          <w:b/>
          <w:bCs/>
          <w:i/>
        </w:rPr>
        <w:t>Recommendations of the Management Committee</w:t>
      </w:r>
    </w:p>
    <w:p w:rsidR="00B34626" w:rsidRDefault="00B72B4D" w:rsidP="003069E9">
      <w:pPr>
        <w:pStyle w:val="WMOBodyText"/>
      </w:pPr>
      <w:r>
        <w:t>5.</w:t>
      </w:r>
      <w:r w:rsidR="00355878">
        <w:t>1</w:t>
      </w:r>
      <w:r w:rsidR="00B34626">
        <w:t>.</w:t>
      </w:r>
      <w:r w:rsidR="00355878">
        <w:t>2</w:t>
      </w:r>
      <w:r>
        <w:tab/>
      </w:r>
      <w:r w:rsidR="00B34626">
        <w:t xml:space="preserve">The Management Committee recommended that the first meeting of PAC be held before IBCS-2. It further recommended that the agenda of the first PAC meeting be developed quite in advance of any proposed date of such </w:t>
      </w:r>
      <w:r w:rsidR="00D93F68">
        <w:t xml:space="preserve">a </w:t>
      </w:r>
      <w:r w:rsidR="00B34626">
        <w:t>meeting and be sent to the same list of invited organizations to join the PAC as a way to further clarify the role and importance of the PAC for informing and providing advice to the IBCS at its second session.</w:t>
      </w:r>
    </w:p>
    <w:p w:rsidR="00B34626" w:rsidRDefault="00B34626" w:rsidP="00D605E7">
      <w:pPr>
        <w:pStyle w:val="WMOBodyText"/>
      </w:pPr>
      <w:r>
        <w:t>5.</w:t>
      </w:r>
      <w:r w:rsidR="00355878">
        <w:t>1</w:t>
      </w:r>
      <w:r>
        <w:t>.</w:t>
      </w:r>
      <w:r w:rsidR="00355878">
        <w:t>3</w:t>
      </w:r>
      <w:r>
        <w:tab/>
        <w:t>In view of the functions of the PAC, the Management Committee invited the GFCS Office to include in its quarterly newsletters updates of the GFCS implementation, with a particular emphasis on the involvement and contribution of organizatio</w:t>
      </w:r>
      <w:r w:rsidR="00D93F68">
        <w:t>ns associated in the various on</w:t>
      </w:r>
      <w:r>
        <w:t>going projects.</w:t>
      </w:r>
    </w:p>
    <w:p w:rsidR="00B34626" w:rsidRDefault="00B34626" w:rsidP="003069E9">
      <w:pPr>
        <w:pStyle w:val="WMOBodyText"/>
      </w:pPr>
      <w:r>
        <w:t>5.</w:t>
      </w:r>
      <w:r w:rsidR="00355878">
        <w:t>1</w:t>
      </w:r>
      <w:r>
        <w:t>.</w:t>
      </w:r>
      <w:r w:rsidR="00355878">
        <w:t>4</w:t>
      </w:r>
      <w:r w:rsidR="00D93F68">
        <w:tab/>
        <w:t xml:space="preserve">The Management Committee </w:t>
      </w:r>
      <w:r>
        <w:t xml:space="preserve">also recommended that </w:t>
      </w:r>
      <w:r w:rsidRPr="00C42AD7">
        <w:t xml:space="preserve">a draft recommendation be submitted by </w:t>
      </w:r>
      <w:r>
        <w:t xml:space="preserve">the Chair of the </w:t>
      </w:r>
      <w:r w:rsidRPr="00C42AD7">
        <w:t xml:space="preserve">IBCS to </w:t>
      </w:r>
      <w:r>
        <w:t>IBCS-2</w:t>
      </w:r>
      <w:r w:rsidRPr="00C42AD7">
        <w:t xml:space="preserve"> </w:t>
      </w:r>
      <w:r>
        <w:t>to amend Resolution 7 (IBCS-1, Establishment of a Stakeholder Engagement Mechanism and Participation of GFCS Stakeholders in the Work of the Intergovernment</w:t>
      </w:r>
      <w:r w:rsidR="00D93F68">
        <w:t xml:space="preserve">al Board on Climate Services) </w:t>
      </w:r>
      <w:r>
        <w:t xml:space="preserve">with a view to enrich the Partner Advisory Committee to accommodate other </w:t>
      </w:r>
      <w:r w:rsidRPr="00C42AD7">
        <w:t>interaction mechanism</w:t>
      </w:r>
      <w:r>
        <w:t>s</w:t>
      </w:r>
      <w:r w:rsidRPr="00C42AD7">
        <w:t xml:space="preserve"> between the IBCS and </w:t>
      </w:r>
      <w:r>
        <w:t>potential GFCS</w:t>
      </w:r>
      <w:r w:rsidRPr="00C42AD7" w:rsidDel="00751206">
        <w:t xml:space="preserve"> </w:t>
      </w:r>
      <w:r>
        <w:t xml:space="preserve">stakeholders, in particular those with no legal status, as well as </w:t>
      </w:r>
      <w:r w:rsidRPr="00EB184A">
        <w:t>to accommodate technical advisory matters</w:t>
      </w:r>
      <w:r>
        <w:t>.</w:t>
      </w:r>
    </w:p>
    <w:p w:rsidR="00B34626" w:rsidRDefault="00B34626" w:rsidP="003069E9">
      <w:pPr>
        <w:pStyle w:val="WMOBodyText"/>
      </w:pPr>
      <w:r>
        <w:t>5.</w:t>
      </w:r>
      <w:r w:rsidR="00355878">
        <w:t>1</w:t>
      </w:r>
      <w:r>
        <w:t>.</w:t>
      </w:r>
      <w:r w:rsidR="00355878">
        <w:t>5</w:t>
      </w:r>
      <w:r>
        <w:tab/>
        <w:t>In view of the recommendations of the Management Committee, the IBCS adopted Resolution 5.1</w:t>
      </w:r>
      <w:r w:rsidR="00D93F68">
        <w:t>/</w:t>
      </w:r>
      <w:r>
        <w:t xml:space="preserve">1 (IBCS-2). </w:t>
      </w:r>
    </w:p>
    <w:p w:rsidR="0020095E" w:rsidRPr="000573AD" w:rsidRDefault="0020095E" w:rsidP="0020095E">
      <w:pPr>
        <w:pStyle w:val="Heading1"/>
      </w:pPr>
      <w:bookmarkStart w:id="9" w:name="_APPENDIX_B:_"/>
      <w:bookmarkStart w:id="10" w:name="_Toc319327009"/>
      <w:bookmarkEnd w:id="9"/>
      <w:r w:rsidRPr="000573AD">
        <w:lastRenderedPageBreak/>
        <w:t xml:space="preserve">APPENDIX B:  </w:t>
      </w:r>
      <w:r w:rsidRPr="000573AD">
        <w:br/>
        <w:t>DRAFT RESOLUTION</w:t>
      </w:r>
      <w:bookmarkEnd w:id="10"/>
    </w:p>
    <w:p w:rsidR="0020095E" w:rsidRPr="000573AD" w:rsidRDefault="003069E9" w:rsidP="000573AD">
      <w:pPr>
        <w:pStyle w:val="Heading2"/>
        <w:ind w:left="0" w:firstLine="0"/>
        <w:jc w:val="center"/>
        <w:rPr>
          <w:caps w:val="0"/>
        </w:rPr>
      </w:pPr>
      <w:bookmarkStart w:id="11" w:name="_DRAFT_RESOLUTION_4.2/1_(EC-64)_-_PU"/>
      <w:bookmarkStart w:id="12" w:name="_DRAFT_RESOLUTION_X.X/1"/>
      <w:bookmarkStart w:id="13" w:name="_Toc319327010"/>
      <w:bookmarkEnd w:id="11"/>
      <w:bookmarkEnd w:id="12"/>
      <w:r>
        <w:rPr>
          <w:caps w:val="0"/>
        </w:rPr>
        <w:t>Draft Resolution 5.1</w:t>
      </w:r>
      <w:r w:rsidR="0020095E" w:rsidRPr="000573AD">
        <w:rPr>
          <w:caps w:val="0"/>
        </w:rPr>
        <w:t xml:space="preserve">/1 </w:t>
      </w:r>
      <w:r w:rsidR="00B056E7">
        <w:rPr>
          <w:caps w:val="0"/>
        </w:rPr>
        <w:t>(</w:t>
      </w:r>
      <w:r w:rsidR="00C177E5">
        <w:rPr>
          <w:caps w:val="0"/>
        </w:rPr>
        <w:t>IBCS-2</w:t>
      </w:r>
      <w:r w:rsidR="0020095E" w:rsidRPr="000573AD">
        <w:rPr>
          <w:caps w:val="0"/>
        </w:rPr>
        <w:t>)</w:t>
      </w:r>
      <w:bookmarkStart w:id="14" w:name="Text6"/>
    </w:p>
    <w:bookmarkEnd w:id="13"/>
    <w:bookmarkEnd w:id="14"/>
    <w:p w:rsidR="0020095E" w:rsidRPr="000573AD" w:rsidRDefault="003069E9" w:rsidP="000573AD">
      <w:pPr>
        <w:pStyle w:val="Heading2"/>
        <w:spacing w:after="480"/>
        <w:ind w:left="0" w:firstLine="0"/>
        <w:jc w:val="center"/>
      </w:pPr>
      <w:r>
        <w:rPr>
          <w:noProof/>
        </w:rPr>
        <w:t xml:space="preserve">AMENDMENT OF ANNEX 1 OF RESOLUTION 7 (IBCS-1) - </w:t>
      </w:r>
      <w:r w:rsidRPr="003069E9">
        <w:rPr>
          <w:noProof/>
        </w:rPr>
        <w:t>ESTABLISHMENT OF A STAKEHOLDER ENGAGEMENT MECHANISM AND PARTICIPATION OF GFCS STAKEHOLDERS IN THE WORK OF THE INTERGOVERNMENTAL BOARD ON CLIMATE SERVICES</w:t>
      </w:r>
    </w:p>
    <w:p w:rsidR="0020095E" w:rsidRPr="000573AD" w:rsidRDefault="0020095E" w:rsidP="0020095E">
      <w:pPr>
        <w:pStyle w:val="WMOBodyText"/>
      </w:pPr>
      <w:r w:rsidRPr="000573AD">
        <w:t xml:space="preserve">THE </w:t>
      </w:r>
      <w:r w:rsidR="00C177E5">
        <w:t>INTERGOVERNM</w:t>
      </w:r>
      <w:ins w:id="15" w:author="Stewart" w:date="2014-11-13T09:53:00Z">
        <w:r w:rsidR="00A761C0">
          <w:t>E</w:t>
        </w:r>
      </w:ins>
      <w:del w:id="16" w:author="Stewart" w:date="2014-11-13T09:53:00Z">
        <w:r w:rsidR="00C177E5" w:rsidDel="00A761C0">
          <w:delText>A</w:delText>
        </w:r>
      </w:del>
      <w:r w:rsidR="00C177E5">
        <w:t>NTAL BOARD ON CLIMATE SERVICES</w:t>
      </w:r>
      <w:r w:rsidRPr="000573AD">
        <w:t>,</w:t>
      </w:r>
    </w:p>
    <w:p w:rsidR="0020095E" w:rsidRDefault="0020095E" w:rsidP="0020095E">
      <w:pPr>
        <w:pStyle w:val="WMOBodyText"/>
      </w:pPr>
      <w:r w:rsidRPr="000573AD">
        <w:rPr>
          <w:b/>
        </w:rPr>
        <w:t>Noting</w:t>
      </w:r>
      <w:r w:rsidRPr="000573AD">
        <w:t xml:space="preserve"> </w:t>
      </w:r>
      <w:r w:rsidR="003069E9">
        <w:t xml:space="preserve">Resolution 7 (IBCS-1) - </w:t>
      </w:r>
      <w:r w:rsidR="00D93F68">
        <w:t>E</w:t>
      </w:r>
      <w:r w:rsidR="00D93F68" w:rsidRPr="003069E9">
        <w:t xml:space="preserve">stablishment of a </w:t>
      </w:r>
      <w:r w:rsidR="00D93F68">
        <w:t>S</w:t>
      </w:r>
      <w:r w:rsidR="00D93F68" w:rsidRPr="003069E9">
        <w:t xml:space="preserve">takeholder </w:t>
      </w:r>
      <w:r w:rsidR="00D93F68">
        <w:t>E</w:t>
      </w:r>
      <w:r w:rsidR="00D93F68" w:rsidRPr="003069E9">
        <w:t xml:space="preserve">ngagement </w:t>
      </w:r>
      <w:r w:rsidR="00D93F68">
        <w:t>M</w:t>
      </w:r>
      <w:r w:rsidR="00D93F68" w:rsidRPr="003069E9">
        <w:t xml:space="preserve">echanism and </w:t>
      </w:r>
      <w:r w:rsidR="00D93F68">
        <w:t>P</w:t>
      </w:r>
      <w:r w:rsidR="00D93F68" w:rsidRPr="003069E9">
        <w:t xml:space="preserve">articipation of </w:t>
      </w:r>
      <w:r w:rsidR="00D93F68">
        <w:t>GFCS Stakeholders in the work of the I</w:t>
      </w:r>
      <w:r w:rsidR="00D93F68" w:rsidRPr="003069E9">
        <w:t xml:space="preserve">ntergovernmental </w:t>
      </w:r>
      <w:r w:rsidR="00D93F68">
        <w:t>B</w:t>
      </w:r>
      <w:r w:rsidR="00D93F68" w:rsidRPr="003069E9">
        <w:t xml:space="preserve">oard on </w:t>
      </w:r>
      <w:r w:rsidR="00D93F68">
        <w:t>C</w:t>
      </w:r>
      <w:r w:rsidR="00D93F68" w:rsidRPr="003069E9">
        <w:t xml:space="preserve">limate </w:t>
      </w:r>
      <w:r w:rsidR="00D93F68">
        <w:t>S</w:t>
      </w:r>
      <w:r w:rsidR="00D93F68" w:rsidRPr="003069E9">
        <w:t>ervices</w:t>
      </w:r>
      <w:r w:rsidR="00D93F68">
        <w:t>,</w:t>
      </w:r>
    </w:p>
    <w:p w:rsidR="003069E9" w:rsidRDefault="003069E9" w:rsidP="003069E9">
      <w:pPr>
        <w:tabs>
          <w:tab w:val="clear" w:pos="1134"/>
          <w:tab w:val="left" w:pos="1080"/>
        </w:tabs>
        <w:spacing w:before="240"/>
        <w:jc w:val="left"/>
        <w:rPr>
          <w:rFonts w:eastAsia="Times New Roman"/>
          <w:szCs w:val="22"/>
          <w:lang w:val="en-US"/>
        </w:rPr>
      </w:pPr>
      <w:bookmarkStart w:id="17" w:name="_Toc344992339"/>
      <w:bookmarkStart w:id="18" w:name="_Toc344992424"/>
      <w:bookmarkStart w:id="19" w:name="_Toc344992571"/>
      <w:bookmarkStart w:id="20" w:name="_Toc344992610"/>
      <w:bookmarkStart w:id="21" w:name="_Toc344992620"/>
      <w:bookmarkStart w:id="22" w:name="_Toc344992663"/>
      <w:bookmarkStart w:id="23" w:name="_Toc344992733"/>
      <w:bookmarkStart w:id="24" w:name="_Toc357759603"/>
      <w:r w:rsidRPr="003069E9">
        <w:rPr>
          <w:rFonts w:eastAsia="Times New Roman"/>
          <w:b/>
          <w:szCs w:val="22"/>
          <w:lang w:val="en-US"/>
        </w:rPr>
        <w:t>Recognizing</w:t>
      </w:r>
      <w:r w:rsidRPr="003069E9">
        <w:rPr>
          <w:rFonts w:eastAsia="Times New Roman"/>
          <w:szCs w:val="22"/>
          <w:lang w:val="en-US"/>
        </w:rPr>
        <w:t xml:space="preserve"> that the GFCS implementation requires the strengthening of the relations with all interested partners in accordance with the purposes and principles of the GFCS Governance,</w:t>
      </w:r>
    </w:p>
    <w:p w:rsidR="0004508E" w:rsidRPr="004918C5" w:rsidRDefault="0004508E" w:rsidP="004918C5">
      <w:pPr>
        <w:pStyle w:val="WMOBodyText"/>
        <w:rPr>
          <w:lang w:val="en-US"/>
        </w:rPr>
      </w:pPr>
      <w:r w:rsidRPr="004918C5">
        <w:rPr>
          <w:b/>
          <w:lang w:val="en-US" w:eastAsia="en-US"/>
        </w:rPr>
        <w:t>Recognizing</w:t>
      </w:r>
      <w:r>
        <w:rPr>
          <w:lang w:val="en-US" w:eastAsia="en-US"/>
        </w:rPr>
        <w:t xml:space="preserve"> the positive outcomes of the first meeting of the PAC</w:t>
      </w:r>
      <w:del w:id="25" w:author="Stewart" w:date="2014-11-13T10:16:00Z">
        <w:r w:rsidDel="005178C9">
          <w:rPr>
            <w:lang w:val="en-US" w:eastAsia="en-US"/>
          </w:rPr>
          <w:delText>,</w:delText>
        </w:r>
      </w:del>
      <w:r>
        <w:rPr>
          <w:lang w:val="en-US" w:eastAsia="en-US"/>
        </w:rPr>
        <w:t xml:space="preserve"> held in Rome from 27 to 28</w:t>
      </w:r>
      <w:ins w:id="26" w:author="Stewart" w:date="2014-11-13T09:53:00Z">
        <w:r w:rsidR="00A761C0">
          <w:rPr>
            <w:lang w:val="en-US" w:eastAsia="en-US"/>
          </w:rPr>
          <w:t xml:space="preserve"> </w:t>
        </w:r>
      </w:ins>
      <w:del w:id="27" w:author="Stewart" w:date="2014-11-13T09:53:00Z">
        <w:r w:rsidR="00090CEA" w:rsidDel="00A761C0">
          <w:rPr>
            <w:lang w:val="en-US" w:eastAsia="en-US"/>
          </w:rPr>
          <w:delText> </w:delText>
        </w:r>
      </w:del>
      <w:r>
        <w:rPr>
          <w:lang w:val="en-US" w:eastAsia="en-US"/>
        </w:rPr>
        <w:t>October 2014</w:t>
      </w:r>
      <w:ins w:id="28" w:author="Stewart" w:date="2014-11-13T10:16:00Z">
        <w:r w:rsidR="005178C9">
          <w:rPr>
            <w:lang w:val="en-US" w:eastAsia="en-US"/>
          </w:rPr>
          <w:t xml:space="preserve">, and </w:t>
        </w:r>
      </w:ins>
      <w:ins w:id="29" w:author="Stewart" w:date="2014-11-13T10:17:00Z">
        <w:r w:rsidR="005178C9">
          <w:rPr>
            <w:lang w:val="en-US" w:eastAsia="en-US"/>
          </w:rPr>
          <w:t>its</w:t>
        </w:r>
      </w:ins>
      <w:ins w:id="30" w:author="Stewart" w:date="2014-11-13T10:16:00Z">
        <w:r w:rsidR="005178C9">
          <w:rPr>
            <w:lang w:val="en-US" w:eastAsia="en-US"/>
          </w:rPr>
          <w:t xml:space="preserve"> willingness to advance the objectives of the GFCS</w:t>
        </w:r>
      </w:ins>
      <w:r>
        <w:rPr>
          <w:lang w:val="en-US" w:eastAsia="en-US"/>
        </w:rPr>
        <w:t xml:space="preserve">,  </w:t>
      </w:r>
    </w:p>
    <w:p w:rsidR="003069E9" w:rsidRPr="003069E9" w:rsidRDefault="003069E9" w:rsidP="003069E9">
      <w:pPr>
        <w:tabs>
          <w:tab w:val="clear" w:pos="1134"/>
          <w:tab w:val="left" w:pos="1080"/>
        </w:tabs>
        <w:spacing w:before="240"/>
        <w:jc w:val="left"/>
        <w:rPr>
          <w:rFonts w:eastAsia="Times New Roman"/>
          <w:szCs w:val="22"/>
          <w:lang w:val="en-US"/>
        </w:rPr>
      </w:pPr>
      <w:r w:rsidRPr="003069E9">
        <w:rPr>
          <w:rFonts w:eastAsia="Times New Roman"/>
          <w:b/>
          <w:szCs w:val="22"/>
          <w:lang w:val="en-US"/>
        </w:rPr>
        <w:t>Recognizing also</w:t>
      </w:r>
      <w:r w:rsidRPr="003069E9">
        <w:rPr>
          <w:rFonts w:eastAsia="Times New Roman"/>
          <w:szCs w:val="22"/>
          <w:lang w:val="en-US"/>
        </w:rPr>
        <w:t xml:space="preserve"> the importance of cooperation between the GFCS partner organizations, as well as the benefits to the GFCS Governance of such cooperation,</w:t>
      </w:r>
      <w:r w:rsidR="00DB5ADE">
        <w:rPr>
          <w:rFonts w:eastAsia="Times New Roman"/>
          <w:szCs w:val="22"/>
          <w:lang w:val="en-US"/>
        </w:rPr>
        <w:t xml:space="preserve"> including in contributing to an as exhaustive as possible identification of the GFCS-related activities worldwide, especially in terms of committed resources and assessed achievements,</w:t>
      </w:r>
    </w:p>
    <w:p w:rsidR="003069E9" w:rsidRDefault="003069E9" w:rsidP="003069E9">
      <w:pPr>
        <w:tabs>
          <w:tab w:val="clear" w:pos="1134"/>
          <w:tab w:val="left" w:pos="1080"/>
        </w:tabs>
        <w:spacing w:before="240"/>
        <w:rPr>
          <w:rFonts w:eastAsia="Times New Roman"/>
          <w:szCs w:val="22"/>
          <w:lang w:val="en-US"/>
        </w:rPr>
      </w:pPr>
      <w:r w:rsidRPr="003069E9">
        <w:rPr>
          <w:rFonts w:eastAsia="Times New Roman"/>
          <w:b/>
          <w:szCs w:val="22"/>
          <w:lang w:val="en-US"/>
        </w:rPr>
        <w:t>Decides</w:t>
      </w:r>
      <w:r w:rsidRPr="003069E9">
        <w:rPr>
          <w:rFonts w:eastAsia="Times New Roman"/>
          <w:szCs w:val="22"/>
          <w:lang w:val="en-US"/>
        </w:rPr>
        <w:t xml:space="preserve"> to </w:t>
      </w:r>
      <w:r>
        <w:rPr>
          <w:rFonts w:eastAsia="Times New Roman"/>
          <w:szCs w:val="22"/>
          <w:lang w:val="en-US"/>
        </w:rPr>
        <w:t xml:space="preserve">adopt </w:t>
      </w:r>
      <w:r w:rsidRPr="003069E9">
        <w:rPr>
          <w:rFonts w:eastAsia="Times New Roman"/>
          <w:szCs w:val="22"/>
          <w:lang w:val="en-US"/>
        </w:rPr>
        <w:t xml:space="preserve">Annex 1 to </w:t>
      </w:r>
      <w:r>
        <w:rPr>
          <w:rFonts w:eastAsia="Times New Roman"/>
          <w:szCs w:val="22"/>
          <w:lang w:val="en-US"/>
        </w:rPr>
        <w:t xml:space="preserve">Resolution 7 (IBCS-1) as </w:t>
      </w:r>
      <w:r w:rsidR="00D93F68">
        <w:rPr>
          <w:rFonts w:eastAsia="Times New Roman"/>
          <w:szCs w:val="22"/>
          <w:lang w:val="en-US"/>
        </w:rPr>
        <w:t xml:space="preserve">given </w:t>
      </w:r>
      <w:r>
        <w:rPr>
          <w:rFonts w:eastAsia="Times New Roman"/>
          <w:szCs w:val="22"/>
          <w:lang w:val="en-US"/>
        </w:rPr>
        <w:t>in the Annex to this resolution</w:t>
      </w:r>
      <w:r w:rsidRPr="003069E9">
        <w:rPr>
          <w:rFonts w:eastAsia="Times New Roman"/>
          <w:szCs w:val="22"/>
          <w:lang w:val="en-US"/>
        </w:rPr>
        <w:t>;</w:t>
      </w:r>
    </w:p>
    <w:p w:rsidR="003069E9" w:rsidRPr="003069E9" w:rsidRDefault="003069E9" w:rsidP="003069E9">
      <w:pPr>
        <w:pStyle w:val="ECBodyText"/>
        <w:rPr>
          <w:lang w:val="en-US"/>
        </w:rPr>
      </w:pPr>
      <w:r w:rsidRPr="003069E9">
        <w:rPr>
          <w:b/>
          <w:lang w:val="en-US"/>
        </w:rPr>
        <w:t>Request</w:t>
      </w:r>
      <w:r>
        <w:rPr>
          <w:b/>
          <w:lang w:val="en-US"/>
        </w:rPr>
        <w:t>s</w:t>
      </w:r>
      <w:r w:rsidRPr="003069E9">
        <w:rPr>
          <w:lang w:val="en-US"/>
        </w:rPr>
        <w:t xml:space="preserve"> the Chair of the IBCS to report to the IBCS-</w:t>
      </w:r>
      <w:ins w:id="31" w:author="Stewart" w:date="2014-11-13T10:19:00Z">
        <w:r w:rsidR="005178C9">
          <w:rPr>
            <w:lang w:val="en-US"/>
          </w:rPr>
          <w:t>3</w:t>
        </w:r>
      </w:ins>
      <w:del w:id="32" w:author="Stewart" w:date="2014-11-13T10:19:00Z">
        <w:r w:rsidRPr="003069E9" w:rsidDel="005178C9">
          <w:rPr>
            <w:lang w:val="en-US"/>
          </w:rPr>
          <w:delText>II</w:delText>
        </w:r>
        <w:r w:rsidDel="005178C9">
          <w:rPr>
            <w:lang w:val="en-US"/>
          </w:rPr>
          <w:delText>I</w:delText>
        </w:r>
      </w:del>
      <w:r w:rsidRPr="003069E9">
        <w:rPr>
          <w:lang w:val="en-US"/>
        </w:rPr>
        <w:t xml:space="preserve"> on the implementation of the adopted Stakeholder Engagement Mechanism including the review of the composition and the criteria for membership;</w:t>
      </w:r>
    </w:p>
    <w:p w:rsidR="003069E9" w:rsidRPr="003069E9" w:rsidRDefault="003069E9" w:rsidP="003069E9">
      <w:pPr>
        <w:tabs>
          <w:tab w:val="clear" w:pos="1134"/>
          <w:tab w:val="left" w:pos="1080"/>
        </w:tabs>
        <w:spacing w:before="240"/>
        <w:jc w:val="left"/>
        <w:rPr>
          <w:rFonts w:eastAsia="Times New Roman"/>
          <w:szCs w:val="22"/>
          <w:lang w:val="en-US"/>
        </w:rPr>
      </w:pPr>
      <w:r w:rsidRPr="003069E9">
        <w:rPr>
          <w:rFonts w:eastAsia="Times New Roman"/>
          <w:b/>
          <w:szCs w:val="22"/>
          <w:lang w:val="en-US"/>
        </w:rPr>
        <w:t>Invites</w:t>
      </w:r>
      <w:r>
        <w:rPr>
          <w:rFonts w:eastAsia="Times New Roman"/>
          <w:b/>
          <w:szCs w:val="22"/>
          <w:lang w:val="en-US"/>
        </w:rPr>
        <w:t xml:space="preserve"> </w:t>
      </w:r>
      <w:r w:rsidRPr="00D93F68">
        <w:rPr>
          <w:rFonts w:eastAsia="Times New Roman"/>
          <w:szCs w:val="22"/>
          <w:lang w:val="en-US"/>
        </w:rPr>
        <w:t xml:space="preserve">the Secretary-General to </w:t>
      </w:r>
      <w:r w:rsidRPr="003069E9">
        <w:rPr>
          <w:rFonts w:eastAsia="Times New Roman"/>
          <w:szCs w:val="22"/>
          <w:lang w:val="en-US"/>
        </w:rPr>
        <w:t xml:space="preserve">inform the </w:t>
      </w:r>
      <w:r w:rsidR="00D93F68">
        <w:rPr>
          <w:rFonts w:eastAsia="Times New Roman"/>
          <w:szCs w:val="22"/>
          <w:lang w:val="en-US"/>
        </w:rPr>
        <w:t>p</w:t>
      </w:r>
      <w:r w:rsidRPr="003069E9">
        <w:rPr>
          <w:rFonts w:eastAsia="Times New Roman"/>
          <w:szCs w:val="22"/>
          <w:lang w:val="en-US"/>
        </w:rPr>
        <w:t>artner organizations on the implementation of the m</w:t>
      </w:r>
      <w:r>
        <w:rPr>
          <w:rFonts w:eastAsia="Times New Roman"/>
          <w:szCs w:val="22"/>
          <w:lang w:val="en-US"/>
        </w:rPr>
        <w:t xml:space="preserve">odalities set out in the </w:t>
      </w:r>
      <w:r w:rsidR="00D93F68">
        <w:rPr>
          <w:rFonts w:eastAsia="Times New Roman"/>
          <w:szCs w:val="22"/>
          <w:lang w:val="en-US"/>
        </w:rPr>
        <w:t>A</w:t>
      </w:r>
      <w:r>
        <w:rPr>
          <w:rFonts w:eastAsia="Times New Roman"/>
          <w:szCs w:val="22"/>
          <w:lang w:val="en-US"/>
        </w:rPr>
        <w:t>nnex</w:t>
      </w:r>
      <w:r w:rsidRPr="003069E9">
        <w:rPr>
          <w:rFonts w:eastAsia="Times New Roman"/>
          <w:szCs w:val="22"/>
          <w:lang w:val="en-US"/>
        </w:rPr>
        <w:t xml:space="preserve"> to the present resolution.</w:t>
      </w:r>
    </w:p>
    <w:p w:rsidR="003069E9" w:rsidRPr="003069E9" w:rsidRDefault="003069E9" w:rsidP="003069E9">
      <w:pPr>
        <w:tabs>
          <w:tab w:val="clear" w:pos="1134"/>
        </w:tabs>
        <w:ind w:left="840" w:hanging="840"/>
        <w:jc w:val="left"/>
        <w:rPr>
          <w:rFonts w:eastAsia="Times New Roman"/>
          <w:szCs w:val="22"/>
          <w:lang w:val="en-US"/>
        </w:rPr>
      </w:pPr>
    </w:p>
    <w:p w:rsidR="003069E9" w:rsidRPr="003069E9" w:rsidRDefault="003069E9" w:rsidP="003069E9">
      <w:pPr>
        <w:tabs>
          <w:tab w:val="clear" w:pos="1134"/>
        </w:tabs>
        <w:ind w:left="840" w:hanging="840"/>
        <w:jc w:val="left"/>
        <w:rPr>
          <w:rFonts w:eastAsia="Times New Roman"/>
          <w:szCs w:val="22"/>
          <w:lang w:val="en-US"/>
        </w:rPr>
      </w:pPr>
    </w:p>
    <w:p w:rsidR="003069E9" w:rsidRPr="003069E9" w:rsidRDefault="003069E9" w:rsidP="003069E9">
      <w:pPr>
        <w:tabs>
          <w:tab w:val="clear" w:pos="1134"/>
          <w:tab w:val="left" w:pos="1080"/>
        </w:tabs>
        <w:jc w:val="center"/>
        <w:rPr>
          <w:rFonts w:eastAsia="Times New Roman"/>
          <w:szCs w:val="22"/>
          <w:lang w:val="en-US"/>
        </w:rPr>
      </w:pPr>
      <w:r w:rsidRPr="003069E9">
        <w:rPr>
          <w:rFonts w:eastAsia="Times New Roman"/>
          <w:szCs w:val="22"/>
          <w:lang w:val="en-US"/>
        </w:rPr>
        <w:t>__________</w:t>
      </w:r>
    </w:p>
    <w:p w:rsidR="003069E9" w:rsidRPr="003069E9" w:rsidRDefault="00D93F68" w:rsidP="003069E9">
      <w:pPr>
        <w:tabs>
          <w:tab w:val="clear" w:pos="1134"/>
          <w:tab w:val="left" w:pos="1080"/>
        </w:tabs>
        <w:spacing w:before="240"/>
        <w:jc w:val="left"/>
        <w:rPr>
          <w:rFonts w:eastAsia="Times New Roman"/>
          <w:szCs w:val="22"/>
          <w:lang w:val="en-US"/>
        </w:rPr>
      </w:pPr>
      <w:r>
        <w:rPr>
          <w:rFonts w:eastAsia="Times New Roman"/>
          <w:szCs w:val="22"/>
          <w:lang w:val="en-US"/>
        </w:rPr>
        <w:t xml:space="preserve">Annex: </w:t>
      </w:r>
      <w:r w:rsidR="003069E9">
        <w:rPr>
          <w:rFonts w:eastAsia="Times New Roman"/>
          <w:szCs w:val="22"/>
          <w:lang w:val="en-US"/>
        </w:rPr>
        <w:t>1</w:t>
      </w:r>
    </w:p>
    <w:p w:rsidR="003069E9" w:rsidRPr="003069E9" w:rsidRDefault="003069E9" w:rsidP="003069E9">
      <w:pPr>
        <w:tabs>
          <w:tab w:val="clear" w:pos="1134"/>
          <w:tab w:val="left" w:pos="1080"/>
        </w:tabs>
        <w:spacing w:before="240"/>
        <w:rPr>
          <w:rFonts w:eastAsia="Times New Roman"/>
          <w:szCs w:val="22"/>
          <w:lang w:val="en-US"/>
        </w:rPr>
      </w:pPr>
    </w:p>
    <w:p w:rsidR="003069E9" w:rsidRDefault="003069E9" w:rsidP="003069E9">
      <w:pPr>
        <w:tabs>
          <w:tab w:val="clear" w:pos="1134"/>
          <w:tab w:val="left" w:pos="1080"/>
        </w:tabs>
        <w:spacing w:before="240"/>
        <w:jc w:val="center"/>
        <w:rPr>
          <w:rFonts w:eastAsia="Times New Roman"/>
          <w:b/>
          <w:szCs w:val="22"/>
          <w:lang w:val="en-US"/>
        </w:rPr>
      </w:pPr>
    </w:p>
    <w:p w:rsidR="003069E9" w:rsidRDefault="003069E9" w:rsidP="003069E9">
      <w:pPr>
        <w:tabs>
          <w:tab w:val="clear" w:pos="1134"/>
          <w:tab w:val="left" w:pos="1080"/>
        </w:tabs>
        <w:spacing w:before="240"/>
        <w:jc w:val="center"/>
        <w:rPr>
          <w:rFonts w:eastAsia="Times New Roman"/>
          <w:b/>
          <w:szCs w:val="22"/>
          <w:lang w:val="en-US"/>
        </w:rPr>
      </w:pPr>
    </w:p>
    <w:p w:rsidR="00D93F68" w:rsidRDefault="00D93F68">
      <w:pPr>
        <w:tabs>
          <w:tab w:val="clear" w:pos="1134"/>
        </w:tabs>
        <w:jc w:val="left"/>
        <w:rPr>
          <w:rFonts w:eastAsia="Times New Roman"/>
          <w:b/>
          <w:szCs w:val="22"/>
          <w:lang w:val="en-US"/>
        </w:rPr>
      </w:pPr>
      <w:r>
        <w:rPr>
          <w:rFonts w:eastAsia="Times New Roman"/>
          <w:b/>
          <w:szCs w:val="22"/>
          <w:lang w:val="en-US"/>
        </w:rPr>
        <w:br w:type="page"/>
      </w:r>
    </w:p>
    <w:p w:rsidR="003069E9" w:rsidRDefault="00D93F68" w:rsidP="003069E9">
      <w:pPr>
        <w:tabs>
          <w:tab w:val="clear" w:pos="1134"/>
          <w:tab w:val="left" w:pos="1080"/>
        </w:tabs>
        <w:spacing w:before="240"/>
        <w:jc w:val="center"/>
        <w:rPr>
          <w:rFonts w:eastAsia="Times New Roman"/>
          <w:b/>
          <w:szCs w:val="22"/>
          <w:lang w:val="en-US"/>
        </w:rPr>
      </w:pPr>
      <w:r>
        <w:rPr>
          <w:rFonts w:eastAsia="Times New Roman"/>
          <w:b/>
          <w:szCs w:val="22"/>
          <w:lang w:val="en-US"/>
        </w:rPr>
        <w:lastRenderedPageBreak/>
        <w:t>Annex</w:t>
      </w:r>
      <w:r w:rsidR="003069E9" w:rsidRPr="003069E9">
        <w:rPr>
          <w:rFonts w:eastAsia="Times New Roman"/>
          <w:b/>
          <w:szCs w:val="22"/>
          <w:lang w:val="en-US"/>
        </w:rPr>
        <w:t xml:space="preserve"> to draft Resolution </w:t>
      </w:r>
      <w:r w:rsidR="001B1C93">
        <w:rPr>
          <w:rFonts w:eastAsia="Times New Roman"/>
          <w:b/>
          <w:snapToGrid w:val="0"/>
          <w:kern w:val="28"/>
          <w:szCs w:val="22"/>
        </w:rPr>
        <w:t>5</w:t>
      </w:r>
      <w:r w:rsidR="003069E9" w:rsidRPr="003069E9">
        <w:rPr>
          <w:rFonts w:eastAsia="Times New Roman"/>
          <w:b/>
          <w:snapToGrid w:val="0"/>
          <w:kern w:val="28"/>
          <w:szCs w:val="22"/>
        </w:rPr>
        <w:t>.</w:t>
      </w:r>
      <w:r w:rsidR="001B1C93">
        <w:rPr>
          <w:rFonts w:eastAsia="Times New Roman"/>
          <w:b/>
          <w:snapToGrid w:val="0"/>
          <w:kern w:val="28"/>
          <w:szCs w:val="22"/>
        </w:rPr>
        <w:t>1</w:t>
      </w:r>
      <w:r w:rsidR="003069E9" w:rsidRPr="003069E9">
        <w:rPr>
          <w:rFonts w:eastAsia="Times New Roman"/>
          <w:b/>
          <w:snapToGrid w:val="0"/>
          <w:kern w:val="28"/>
          <w:szCs w:val="22"/>
        </w:rPr>
        <w:t>/1</w:t>
      </w:r>
      <w:r w:rsidR="003069E9" w:rsidRPr="003069E9">
        <w:rPr>
          <w:rFonts w:eastAsia="Times New Roman"/>
          <w:b/>
          <w:szCs w:val="22"/>
          <w:lang w:val="en-US"/>
        </w:rPr>
        <w:t xml:space="preserve"> (IBCS-</w:t>
      </w:r>
      <w:r w:rsidR="003069E9">
        <w:rPr>
          <w:rFonts w:eastAsia="Times New Roman"/>
          <w:b/>
          <w:szCs w:val="22"/>
          <w:lang w:val="en-US"/>
        </w:rPr>
        <w:t>2</w:t>
      </w:r>
      <w:r w:rsidR="003069E9" w:rsidRPr="003069E9">
        <w:rPr>
          <w:rFonts w:eastAsia="Times New Roman"/>
          <w:b/>
          <w:szCs w:val="22"/>
          <w:lang w:val="en-US"/>
        </w:rPr>
        <w:t>)</w:t>
      </w:r>
      <w:bookmarkStart w:id="33" w:name="_Toc344992340"/>
      <w:bookmarkStart w:id="34" w:name="_Toc344992425"/>
      <w:bookmarkStart w:id="35" w:name="_Toc344992572"/>
      <w:bookmarkStart w:id="36" w:name="_Toc344992611"/>
      <w:bookmarkStart w:id="37" w:name="_Toc344992621"/>
      <w:bookmarkStart w:id="38" w:name="_Toc344992664"/>
      <w:bookmarkEnd w:id="17"/>
      <w:bookmarkEnd w:id="18"/>
      <w:bookmarkEnd w:id="19"/>
      <w:bookmarkEnd w:id="20"/>
      <w:bookmarkEnd w:id="21"/>
      <w:bookmarkEnd w:id="22"/>
    </w:p>
    <w:p w:rsidR="003069E9" w:rsidRPr="003069E9" w:rsidRDefault="003069E9" w:rsidP="003069E9">
      <w:pPr>
        <w:tabs>
          <w:tab w:val="clear" w:pos="1134"/>
          <w:tab w:val="left" w:pos="1080"/>
        </w:tabs>
        <w:spacing w:before="240"/>
        <w:jc w:val="center"/>
        <w:rPr>
          <w:rFonts w:eastAsia="Times New Roman"/>
          <w:b/>
          <w:szCs w:val="22"/>
          <w:lang w:val="en-US"/>
        </w:rPr>
      </w:pPr>
      <w:del w:id="39" w:author="Autologon" w:date="2014-11-14T09:37:00Z">
        <w:r w:rsidRPr="003069E9" w:rsidDel="006A6FEC">
          <w:rPr>
            <w:rFonts w:eastAsia="Times New Roman"/>
            <w:b/>
            <w:szCs w:val="22"/>
            <w:lang w:val="en-US"/>
          </w:rPr>
          <w:br/>
        </w:r>
      </w:del>
      <w:r w:rsidRPr="003069E9">
        <w:rPr>
          <w:rFonts w:eastAsia="Times New Roman"/>
          <w:b/>
          <w:szCs w:val="22"/>
          <w:lang w:val="en-US"/>
        </w:rPr>
        <w:t>TERMS OF REFERENCE OF THE PARTNER ADVISORY COMMITTEE OF THE INTERGOVERNMENTAL BOARD ON CLIMATE SERVICES</w:t>
      </w:r>
      <w:bookmarkEnd w:id="23"/>
      <w:bookmarkEnd w:id="24"/>
      <w:bookmarkEnd w:id="33"/>
      <w:bookmarkEnd w:id="34"/>
      <w:bookmarkEnd w:id="35"/>
      <w:bookmarkEnd w:id="36"/>
      <w:bookmarkEnd w:id="37"/>
      <w:bookmarkEnd w:id="38"/>
    </w:p>
    <w:p w:rsidR="003069E9" w:rsidRPr="003069E9" w:rsidRDefault="003069E9" w:rsidP="003069E9">
      <w:pPr>
        <w:tabs>
          <w:tab w:val="clear" w:pos="1134"/>
          <w:tab w:val="left" w:pos="1080"/>
        </w:tabs>
        <w:spacing w:before="240"/>
        <w:jc w:val="left"/>
        <w:rPr>
          <w:rFonts w:eastAsia="Times New Roman"/>
          <w:szCs w:val="22"/>
          <w:lang w:val="en-US"/>
        </w:rPr>
      </w:pPr>
      <w:r w:rsidRPr="003069E9">
        <w:rPr>
          <w:rFonts w:eastAsia="Times New Roman"/>
          <w:szCs w:val="22"/>
          <w:lang w:val="en-US"/>
        </w:rPr>
        <w:t>These terms of reference specify functions and responsibilities, membership, mode of operation and financing of the Partner Advisory Committee (hereunder referred as the “PAC”) of the Intergovernmental Board on Climate Services (hereunder referred as the “IBCS”).</w:t>
      </w:r>
    </w:p>
    <w:p w:rsidR="003069E9" w:rsidRPr="003069E9" w:rsidRDefault="003069E9" w:rsidP="00D93F68">
      <w:pPr>
        <w:tabs>
          <w:tab w:val="clear" w:pos="1134"/>
          <w:tab w:val="left" w:pos="851"/>
        </w:tabs>
        <w:spacing w:before="240"/>
        <w:jc w:val="left"/>
        <w:rPr>
          <w:rFonts w:eastAsia="Times New Roman"/>
          <w:b/>
          <w:szCs w:val="22"/>
          <w:lang w:val="en-US"/>
        </w:rPr>
      </w:pPr>
      <w:bookmarkStart w:id="40" w:name="_Toc344992001"/>
      <w:r w:rsidRPr="003069E9">
        <w:rPr>
          <w:rFonts w:eastAsia="Times New Roman"/>
          <w:b/>
          <w:szCs w:val="22"/>
          <w:lang w:val="en-US"/>
        </w:rPr>
        <w:t>I.</w:t>
      </w:r>
      <w:r w:rsidRPr="003069E9">
        <w:rPr>
          <w:rFonts w:eastAsia="Times New Roman"/>
          <w:b/>
          <w:szCs w:val="22"/>
          <w:lang w:val="en-US"/>
        </w:rPr>
        <w:tab/>
        <w:t xml:space="preserve">Functions of the </w:t>
      </w:r>
      <w:bookmarkEnd w:id="40"/>
      <w:r w:rsidRPr="003069E9">
        <w:rPr>
          <w:rFonts w:eastAsia="Times New Roman"/>
          <w:b/>
          <w:szCs w:val="22"/>
          <w:lang w:val="en-US"/>
        </w:rPr>
        <w:t>Partner Advisory Committee</w:t>
      </w:r>
    </w:p>
    <w:p w:rsidR="003069E9" w:rsidRPr="003069E9" w:rsidRDefault="003069E9" w:rsidP="00D93F68">
      <w:pPr>
        <w:tabs>
          <w:tab w:val="clear" w:pos="1134"/>
          <w:tab w:val="left" w:pos="851"/>
        </w:tabs>
        <w:spacing w:before="240"/>
        <w:jc w:val="left"/>
        <w:rPr>
          <w:rFonts w:eastAsia="Times New Roman"/>
          <w:szCs w:val="22"/>
          <w:lang w:val="en-US"/>
        </w:rPr>
      </w:pPr>
      <w:r w:rsidRPr="003069E9">
        <w:rPr>
          <w:rFonts w:eastAsia="Times New Roman"/>
          <w:szCs w:val="22"/>
          <w:lang w:val="en-US"/>
        </w:rPr>
        <w:t>1.</w:t>
      </w:r>
      <w:r w:rsidRPr="003069E9">
        <w:rPr>
          <w:rFonts w:eastAsia="Times New Roman"/>
          <w:szCs w:val="22"/>
          <w:lang w:val="en-US"/>
        </w:rPr>
        <w:tab/>
        <w:t>The PAC shall operate under the guidance of the IBCS. The PAC has the mandate to discuss GFCS Stakeholders issues relating to the implementation of the GFCS. In particular, the PAC is asked to provide expert advice and recommendations on such issues to the IBCS, to raise awareness within the GFCS Stakeholders and to prepare and share information accordingly. The PAC shall discharge its mandate through the following specific functions:</w:t>
      </w:r>
    </w:p>
    <w:p w:rsidR="003069E9" w:rsidRPr="003069E9" w:rsidRDefault="003069E9" w:rsidP="00D93F68">
      <w:pPr>
        <w:numPr>
          <w:ilvl w:val="0"/>
          <w:numId w:val="45"/>
        </w:numPr>
        <w:tabs>
          <w:tab w:val="clear" w:pos="1134"/>
        </w:tabs>
        <w:spacing w:before="240"/>
        <w:ind w:left="851" w:hanging="851"/>
        <w:jc w:val="left"/>
        <w:rPr>
          <w:rFonts w:eastAsia="Times New Roman"/>
          <w:szCs w:val="22"/>
          <w:lang w:val="en-US"/>
        </w:rPr>
      </w:pPr>
      <w:r w:rsidRPr="003069E9">
        <w:rPr>
          <w:rFonts w:eastAsia="Times New Roman"/>
          <w:szCs w:val="22"/>
          <w:lang w:val="en-US"/>
        </w:rPr>
        <w:t xml:space="preserve">To provide comments on draft decisions </w:t>
      </w:r>
      <w:r w:rsidR="0004508E">
        <w:rPr>
          <w:rFonts w:eastAsia="Times New Roman"/>
          <w:szCs w:val="22"/>
          <w:lang w:val="en-US"/>
        </w:rPr>
        <w:t xml:space="preserve">and to present recommendations </w:t>
      </w:r>
      <w:r w:rsidRPr="003069E9">
        <w:rPr>
          <w:rFonts w:eastAsia="Times New Roman"/>
          <w:szCs w:val="22"/>
          <w:lang w:val="en-US"/>
        </w:rPr>
        <w:t>for the consideration of the IBCS before and during IBCS sessions</w:t>
      </w:r>
      <w:r w:rsidR="0004508E">
        <w:rPr>
          <w:rFonts w:eastAsia="Times New Roman"/>
          <w:szCs w:val="22"/>
          <w:lang w:val="en-US"/>
        </w:rPr>
        <w:t>, and to interact accordingly with the IBCS Management Committee during the intersessional period</w:t>
      </w:r>
      <w:r w:rsidRPr="003069E9">
        <w:rPr>
          <w:rFonts w:eastAsia="Times New Roman"/>
          <w:szCs w:val="22"/>
          <w:lang w:val="en-US"/>
        </w:rPr>
        <w:t>;</w:t>
      </w:r>
    </w:p>
    <w:p w:rsidR="003069E9" w:rsidRPr="003069E9" w:rsidRDefault="003069E9" w:rsidP="00D93F68">
      <w:pPr>
        <w:numPr>
          <w:ilvl w:val="0"/>
          <w:numId w:val="45"/>
        </w:numPr>
        <w:tabs>
          <w:tab w:val="clear" w:pos="1134"/>
        </w:tabs>
        <w:spacing w:before="240"/>
        <w:ind w:left="851" w:hanging="851"/>
        <w:jc w:val="left"/>
        <w:rPr>
          <w:rFonts w:eastAsia="Times New Roman"/>
          <w:szCs w:val="22"/>
          <w:lang w:val="en-US"/>
        </w:rPr>
      </w:pPr>
      <w:r w:rsidRPr="003069E9">
        <w:rPr>
          <w:rFonts w:eastAsia="Times New Roman"/>
          <w:szCs w:val="22"/>
          <w:lang w:val="en-US"/>
        </w:rPr>
        <w:t xml:space="preserve">To facilitate, as appropriate, relevant decisions and recommendations of GFCS Stakeholders participating in the GFCS, by providing a forum for the examination of GFCS-relevant issues; </w:t>
      </w:r>
    </w:p>
    <w:p w:rsidR="003069E9" w:rsidRPr="003069E9" w:rsidRDefault="003069E9" w:rsidP="00D93F68">
      <w:pPr>
        <w:numPr>
          <w:ilvl w:val="0"/>
          <w:numId w:val="45"/>
        </w:numPr>
        <w:tabs>
          <w:tab w:val="clear" w:pos="1134"/>
        </w:tabs>
        <w:spacing w:before="240"/>
        <w:ind w:left="851" w:hanging="851"/>
        <w:jc w:val="left"/>
        <w:rPr>
          <w:rFonts w:eastAsia="Times New Roman"/>
          <w:szCs w:val="22"/>
          <w:lang w:val="en-US"/>
        </w:rPr>
      </w:pPr>
      <w:r w:rsidRPr="003069E9">
        <w:rPr>
          <w:rFonts w:eastAsia="Times New Roman"/>
          <w:szCs w:val="22"/>
          <w:lang w:val="en-US"/>
        </w:rPr>
        <w:t xml:space="preserve">To prepare a synthesis and consolidated report on the GFCS implementation within the GFCS Stakeholders with a view to identify gaps and priorities in order to facilitate effective resource mobilization </w:t>
      </w:r>
      <w:r w:rsidR="00ED76C3" w:rsidRPr="004918C5">
        <w:rPr>
          <w:rFonts w:eastAsia="Times New Roman"/>
          <w:szCs w:val="22"/>
          <w:lang w:val="en-US"/>
        </w:rPr>
        <w:t xml:space="preserve">and </w:t>
      </w:r>
      <w:r w:rsidR="00E34536" w:rsidRPr="004918C5">
        <w:rPr>
          <w:rFonts w:eastAsia="Times New Roman"/>
          <w:szCs w:val="22"/>
          <w:lang w:val="en-US"/>
        </w:rPr>
        <w:t>increase synergy and coordination between GFCS partners, including in the scientific and technical domains</w:t>
      </w:r>
      <w:r w:rsidR="00E34536">
        <w:rPr>
          <w:rFonts w:eastAsia="Times New Roman"/>
          <w:szCs w:val="22"/>
          <w:lang w:val="en-US"/>
        </w:rPr>
        <w:t>,</w:t>
      </w:r>
      <w:r w:rsidR="00ED76C3">
        <w:rPr>
          <w:rFonts w:eastAsia="Times New Roman"/>
          <w:szCs w:val="22"/>
          <w:lang w:val="en-US"/>
        </w:rPr>
        <w:t xml:space="preserve"> </w:t>
      </w:r>
      <w:r w:rsidRPr="003069E9">
        <w:rPr>
          <w:rFonts w:eastAsia="Times New Roman"/>
          <w:szCs w:val="22"/>
          <w:lang w:val="en-US"/>
        </w:rPr>
        <w:t>for GFCS implementation;</w:t>
      </w:r>
    </w:p>
    <w:p w:rsidR="0004508E" w:rsidRDefault="003069E9" w:rsidP="00D93F68">
      <w:pPr>
        <w:numPr>
          <w:ilvl w:val="0"/>
          <w:numId w:val="45"/>
        </w:numPr>
        <w:tabs>
          <w:tab w:val="clear" w:pos="1134"/>
        </w:tabs>
        <w:spacing w:before="240"/>
        <w:ind w:left="851" w:hanging="851"/>
        <w:jc w:val="left"/>
        <w:rPr>
          <w:rFonts w:eastAsia="Times New Roman"/>
          <w:szCs w:val="22"/>
          <w:lang w:val="en-US"/>
        </w:rPr>
      </w:pPr>
      <w:r w:rsidRPr="003069E9">
        <w:rPr>
          <w:rFonts w:eastAsia="Times New Roman"/>
          <w:szCs w:val="22"/>
          <w:lang w:val="en-US"/>
        </w:rPr>
        <w:t>To contribute to the monitoring of the GFCS strategy, objectives and targets, and the Implementation Plan and present their views in collaboration with the Management Committee thereon to the IBCS</w:t>
      </w:r>
      <w:r w:rsidR="0004508E">
        <w:rPr>
          <w:rFonts w:eastAsia="Times New Roman"/>
          <w:szCs w:val="22"/>
          <w:lang w:val="en-US"/>
        </w:rPr>
        <w:t>; and</w:t>
      </w:r>
    </w:p>
    <w:p w:rsidR="003069E9" w:rsidRPr="003069E9" w:rsidRDefault="0004508E" w:rsidP="00D93F68">
      <w:pPr>
        <w:numPr>
          <w:ilvl w:val="0"/>
          <w:numId w:val="45"/>
        </w:numPr>
        <w:tabs>
          <w:tab w:val="clear" w:pos="1134"/>
        </w:tabs>
        <w:spacing w:before="240"/>
        <w:ind w:left="851" w:hanging="851"/>
        <w:jc w:val="left"/>
        <w:rPr>
          <w:rFonts w:eastAsia="Times New Roman"/>
          <w:szCs w:val="22"/>
          <w:lang w:val="en-US"/>
        </w:rPr>
      </w:pPr>
      <w:r>
        <w:rPr>
          <w:rFonts w:eastAsia="Times New Roman"/>
          <w:szCs w:val="22"/>
          <w:lang w:val="en-US"/>
        </w:rPr>
        <w:t>To engage technical expertise, as needed and appropriate, to support its work.</w:t>
      </w:r>
    </w:p>
    <w:p w:rsidR="003069E9" w:rsidRPr="003069E9" w:rsidRDefault="003069E9" w:rsidP="00D93F68">
      <w:pPr>
        <w:tabs>
          <w:tab w:val="clear" w:pos="1134"/>
          <w:tab w:val="left" w:pos="851"/>
        </w:tabs>
        <w:spacing w:before="240"/>
        <w:jc w:val="left"/>
        <w:rPr>
          <w:rFonts w:eastAsia="Times New Roman"/>
          <w:b/>
          <w:szCs w:val="22"/>
          <w:lang w:val="en-US"/>
        </w:rPr>
      </w:pPr>
      <w:bookmarkStart w:id="41" w:name="_Toc344992002"/>
      <w:r w:rsidRPr="003069E9">
        <w:rPr>
          <w:rFonts w:eastAsia="Times New Roman"/>
          <w:b/>
          <w:szCs w:val="22"/>
          <w:lang w:val="en-US"/>
        </w:rPr>
        <w:t>II.</w:t>
      </w:r>
      <w:r w:rsidRPr="003069E9">
        <w:rPr>
          <w:rFonts w:eastAsia="Times New Roman"/>
          <w:b/>
          <w:szCs w:val="22"/>
          <w:lang w:val="en-US"/>
        </w:rPr>
        <w:tab/>
        <w:t>Membership</w:t>
      </w:r>
      <w:bookmarkEnd w:id="41"/>
    </w:p>
    <w:p w:rsidR="003069E9" w:rsidRDefault="003069E9" w:rsidP="00D93F68">
      <w:pPr>
        <w:tabs>
          <w:tab w:val="clear" w:pos="1134"/>
          <w:tab w:val="left" w:pos="851"/>
        </w:tabs>
        <w:spacing w:before="240"/>
        <w:jc w:val="left"/>
        <w:rPr>
          <w:rFonts w:eastAsia="Times New Roman"/>
          <w:szCs w:val="22"/>
          <w:lang w:val="en-US"/>
        </w:rPr>
      </w:pPr>
      <w:r w:rsidRPr="003069E9">
        <w:rPr>
          <w:rFonts w:eastAsia="Times New Roman"/>
          <w:szCs w:val="22"/>
          <w:lang w:val="en-US"/>
        </w:rPr>
        <w:t>2.</w:t>
      </w:r>
      <w:r w:rsidRPr="003069E9">
        <w:rPr>
          <w:rFonts w:eastAsia="Times New Roman"/>
          <w:szCs w:val="22"/>
          <w:lang w:val="en-US"/>
        </w:rPr>
        <w:tab/>
      </w:r>
      <w:r w:rsidR="0004508E">
        <w:rPr>
          <w:rFonts w:eastAsia="Times New Roman"/>
          <w:szCs w:val="22"/>
          <w:lang w:val="en-US"/>
        </w:rPr>
        <w:t>Membership in t</w:t>
      </w:r>
      <w:r w:rsidRPr="003069E9">
        <w:rPr>
          <w:rFonts w:eastAsia="Times New Roman"/>
          <w:szCs w:val="22"/>
          <w:lang w:val="en-US"/>
        </w:rPr>
        <w:t xml:space="preserve">he Partner Advisory Committee is open to UN organizations, non-UN intergovernmental organizations, international organizations, international development partners, </w:t>
      </w:r>
      <w:r w:rsidR="0004508E">
        <w:rPr>
          <w:rFonts w:eastAsia="Times New Roman"/>
          <w:szCs w:val="22"/>
          <w:lang w:val="en-US"/>
        </w:rPr>
        <w:t xml:space="preserve">and </w:t>
      </w:r>
      <w:r w:rsidRPr="003069E9">
        <w:rPr>
          <w:rFonts w:eastAsia="Times New Roman"/>
          <w:szCs w:val="22"/>
          <w:lang w:val="en-US"/>
        </w:rPr>
        <w:t>international non-governmental organizations in strict compliance with the UN (the agreement concluded between the UN and WMO which came into force 20 December 1951) and WMO policies and regulations (WMO Convention Art. 26 as well as paragraph 2 (f) of the Terms of Reference of the IBCS).</w:t>
      </w:r>
    </w:p>
    <w:p w:rsidR="00B72B4D" w:rsidRPr="00A84D78" w:rsidRDefault="00B72B4D" w:rsidP="00D93F68">
      <w:pPr>
        <w:pStyle w:val="WMOBodyText"/>
        <w:tabs>
          <w:tab w:val="left" w:pos="851"/>
        </w:tabs>
        <w:rPr>
          <w:highlight w:val="yellow"/>
          <w:lang w:val="en-US"/>
        </w:rPr>
      </w:pPr>
      <w:r>
        <w:rPr>
          <w:lang w:val="en-US" w:eastAsia="en-US"/>
        </w:rPr>
        <w:t>3.</w:t>
      </w:r>
      <w:r>
        <w:rPr>
          <w:lang w:val="en-US" w:eastAsia="en-US"/>
        </w:rPr>
        <w:tab/>
      </w:r>
      <w:r w:rsidR="0004508E">
        <w:rPr>
          <w:lang w:val="en-US" w:eastAsia="en-US"/>
        </w:rPr>
        <w:t>In accordance with Regulation 19 of the General Regulations, the Chair of the IBCS may invite experts to participate in sessions or meetings of the PAC</w:t>
      </w:r>
      <w:ins w:id="42" w:author="Stewart" w:date="2014-11-13T10:15:00Z">
        <w:r w:rsidR="005178C9">
          <w:rPr>
            <w:lang w:val="en-US" w:eastAsia="en-US"/>
          </w:rPr>
          <w:t xml:space="preserve"> as observers</w:t>
        </w:r>
      </w:ins>
      <w:r w:rsidR="0004508E">
        <w:rPr>
          <w:lang w:val="en-US" w:eastAsia="en-US"/>
        </w:rPr>
        <w:t>.</w:t>
      </w:r>
    </w:p>
    <w:p w:rsidR="003069E9" w:rsidRPr="003069E9" w:rsidRDefault="003069E9" w:rsidP="00D93F68">
      <w:pPr>
        <w:tabs>
          <w:tab w:val="clear" w:pos="1134"/>
          <w:tab w:val="left" w:pos="851"/>
        </w:tabs>
        <w:spacing w:before="240"/>
        <w:jc w:val="left"/>
        <w:rPr>
          <w:rFonts w:eastAsia="Times New Roman"/>
          <w:b/>
          <w:szCs w:val="22"/>
          <w:lang w:val="en-US"/>
        </w:rPr>
      </w:pPr>
      <w:bookmarkStart w:id="43" w:name="_Toc344992003"/>
      <w:r w:rsidRPr="003069E9">
        <w:rPr>
          <w:rFonts w:eastAsia="Times New Roman"/>
          <w:b/>
          <w:szCs w:val="22"/>
          <w:lang w:val="en-US"/>
        </w:rPr>
        <w:t>III.</w:t>
      </w:r>
      <w:r w:rsidRPr="003069E9">
        <w:rPr>
          <w:rFonts w:eastAsia="Times New Roman"/>
          <w:b/>
          <w:szCs w:val="22"/>
          <w:lang w:val="en-US"/>
        </w:rPr>
        <w:tab/>
      </w:r>
      <w:bookmarkEnd w:id="43"/>
      <w:r w:rsidRPr="003069E9">
        <w:rPr>
          <w:rFonts w:eastAsia="Times New Roman"/>
          <w:b/>
          <w:szCs w:val="22"/>
          <w:lang w:val="en-US"/>
        </w:rPr>
        <w:t>Mode of operation</w:t>
      </w:r>
    </w:p>
    <w:p w:rsidR="003069E9" w:rsidRPr="003069E9" w:rsidRDefault="0004508E" w:rsidP="00D93F68">
      <w:pPr>
        <w:tabs>
          <w:tab w:val="clear" w:pos="1134"/>
          <w:tab w:val="left" w:pos="851"/>
        </w:tabs>
        <w:spacing w:before="240"/>
        <w:jc w:val="left"/>
        <w:rPr>
          <w:rFonts w:eastAsia="Times New Roman"/>
          <w:szCs w:val="22"/>
          <w:lang w:val="en-US"/>
        </w:rPr>
      </w:pPr>
      <w:r>
        <w:rPr>
          <w:rFonts w:eastAsia="Times New Roman"/>
          <w:szCs w:val="22"/>
          <w:lang w:val="en-US"/>
        </w:rPr>
        <w:t>4</w:t>
      </w:r>
      <w:r w:rsidR="003069E9" w:rsidRPr="003069E9">
        <w:rPr>
          <w:rFonts w:eastAsia="Times New Roman"/>
          <w:szCs w:val="22"/>
          <w:lang w:val="en-US"/>
        </w:rPr>
        <w:t>.</w:t>
      </w:r>
      <w:r w:rsidR="003069E9" w:rsidRPr="003069E9">
        <w:rPr>
          <w:rFonts w:eastAsia="Times New Roman"/>
          <w:szCs w:val="22"/>
          <w:lang w:val="en-US"/>
        </w:rPr>
        <w:tab/>
        <w:t>The PAC shall work as a structured network. In this respect, the GFCS Office, under the supervision and guidance of the WMO Secretary-General</w:t>
      </w:r>
      <w:r w:rsidR="00D93F68">
        <w:rPr>
          <w:rFonts w:eastAsia="Times New Roman"/>
          <w:szCs w:val="22"/>
          <w:lang w:val="en-US"/>
        </w:rPr>
        <w:t>,</w:t>
      </w:r>
      <w:r w:rsidR="003069E9" w:rsidRPr="003069E9">
        <w:rPr>
          <w:rFonts w:eastAsia="Times New Roman"/>
          <w:szCs w:val="22"/>
          <w:lang w:val="en-US"/>
        </w:rPr>
        <w:t xml:space="preserve"> shall register the partner organizations willing to be </w:t>
      </w:r>
      <w:r w:rsidR="00DB5ADE" w:rsidRPr="004918C5">
        <w:rPr>
          <w:rFonts w:eastAsia="Times New Roman"/>
          <w:szCs w:val="22"/>
          <w:lang w:val="en-US"/>
        </w:rPr>
        <w:t>member</w:t>
      </w:r>
      <w:ins w:id="44" w:author="Autologon" w:date="2014-11-14T09:32:00Z">
        <w:r w:rsidR="006A6FEC">
          <w:rPr>
            <w:rFonts w:eastAsia="Times New Roman"/>
            <w:szCs w:val="22"/>
            <w:lang w:val="en-US"/>
          </w:rPr>
          <w:t>s</w:t>
        </w:r>
      </w:ins>
      <w:del w:id="45" w:author="Autologon" w:date="2014-11-14T09:32:00Z">
        <w:r w:rsidR="00DB5ADE" w:rsidRPr="004918C5" w:rsidDel="006A6FEC">
          <w:rPr>
            <w:rFonts w:eastAsia="Times New Roman"/>
            <w:szCs w:val="22"/>
            <w:lang w:val="en-US"/>
          </w:rPr>
          <w:delText xml:space="preserve"> </w:delText>
        </w:r>
      </w:del>
      <w:del w:id="46" w:author="Stewart" w:date="2014-11-13T10:21:00Z">
        <w:r w:rsidR="00DB5ADE" w:rsidRPr="004918C5" w:rsidDel="005178C9">
          <w:rPr>
            <w:rFonts w:eastAsia="Times New Roman"/>
            <w:szCs w:val="22"/>
            <w:lang w:val="en-US"/>
          </w:rPr>
          <w:delText>or observer</w:delText>
        </w:r>
        <w:r w:rsidR="00DB5ADE" w:rsidRPr="003069E9" w:rsidDel="005178C9">
          <w:rPr>
            <w:rFonts w:eastAsia="Times New Roman"/>
            <w:szCs w:val="22"/>
            <w:lang w:val="en-US"/>
          </w:rPr>
          <w:delText xml:space="preserve"> </w:delText>
        </w:r>
      </w:del>
      <w:ins w:id="47" w:author="Stewart" w:date="2014-11-13T10:21:00Z">
        <w:r w:rsidR="005178C9">
          <w:rPr>
            <w:rFonts w:eastAsia="Times New Roman"/>
            <w:szCs w:val="22"/>
            <w:lang w:val="en-US"/>
          </w:rPr>
          <w:t xml:space="preserve"> </w:t>
        </w:r>
      </w:ins>
      <w:r w:rsidR="003069E9" w:rsidRPr="003069E9">
        <w:rPr>
          <w:rFonts w:eastAsia="Times New Roman"/>
          <w:szCs w:val="22"/>
          <w:lang w:val="en-US"/>
        </w:rPr>
        <w:t>of the PAC</w:t>
      </w:r>
      <w:ins w:id="48" w:author="Stewart" w:date="2014-11-13T10:22:00Z">
        <w:r w:rsidR="005178C9" w:rsidRPr="005178C9">
          <w:rPr>
            <w:rFonts w:eastAsia="Times New Roman"/>
            <w:szCs w:val="22"/>
            <w:lang w:val="en-US"/>
          </w:rPr>
          <w:t xml:space="preserve"> </w:t>
        </w:r>
        <w:r w:rsidR="005178C9">
          <w:rPr>
            <w:rFonts w:eastAsia="Times New Roman"/>
            <w:szCs w:val="22"/>
            <w:lang w:val="en-US"/>
          </w:rPr>
          <w:t>as well as experts invited by the Chair of the IBCS as observers in the PAC</w:t>
        </w:r>
      </w:ins>
      <w:r w:rsidR="003069E9" w:rsidRPr="003069E9">
        <w:rPr>
          <w:rFonts w:eastAsia="Times New Roman"/>
          <w:szCs w:val="22"/>
          <w:lang w:val="en-US"/>
        </w:rPr>
        <w:t xml:space="preserve">, and maintain this register up-to-date. </w:t>
      </w:r>
    </w:p>
    <w:p w:rsidR="003069E9" w:rsidRPr="003069E9" w:rsidRDefault="00964E1D" w:rsidP="00D93F68">
      <w:pPr>
        <w:tabs>
          <w:tab w:val="clear" w:pos="1134"/>
          <w:tab w:val="left" w:pos="851"/>
        </w:tabs>
        <w:spacing w:before="240"/>
        <w:jc w:val="left"/>
        <w:rPr>
          <w:rFonts w:eastAsia="Times New Roman"/>
          <w:szCs w:val="22"/>
          <w:lang w:val="en-US"/>
        </w:rPr>
      </w:pPr>
      <w:r>
        <w:rPr>
          <w:rFonts w:eastAsia="Times New Roman"/>
          <w:szCs w:val="22"/>
          <w:lang w:val="en-US"/>
        </w:rPr>
        <w:lastRenderedPageBreak/>
        <w:t>5</w:t>
      </w:r>
      <w:r w:rsidR="003069E9" w:rsidRPr="003069E9">
        <w:rPr>
          <w:rFonts w:eastAsia="Times New Roman"/>
          <w:szCs w:val="22"/>
          <w:lang w:val="en-US"/>
        </w:rPr>
        <w:t>.</w:t>
      </w:r>
      <w:r w:rsidR="003069E9" w:rsidRPr="003069E9">
        <w:rPr>
          <w:rFonts w:eastAsia="Times New Roman"/>
          <w:szCs w:val="22"/>
          <w:lang w:val="en-US"/>
        </w:rPr>
        <w:tab/>
        <w:t xml:space="preserve">The PAC members shall designate </w:t>
      </w:r>
      <w:del w:id="49" w:author="Stewart" w:date="2014-11-13T10:12:00Z">
        <w:r w:rsidR="003069E9" w:rsidRPr="003069E9" w:rsidDel="005178C9">
          <w:rPr>
            <w:rFonts w:eastAsia="Times New Roman"/>
            <w:szCs w:val="22"/>
            <w:lang w:val="en-US"/>
          </w:rPr>
          <w:delText>two spokespersons, hereinafter referred as</w:delText>
        </w:r>
      </w:del>
      <w:r w:rsidR="003069E9" w:rsidRPr="003069E9">
        <w:rPr>
          <w:rFonts w:eastAsia="Times New Roman"/>
          <w:szCs w:val="22"/>
          <w:lang w:val="en-US"/>
        </w:rPr>
        <w:t xml:space="preserve"> its Chair and Vice-Chair, who shall act as its representatives vis-à-vis the IBCS, and replace them as may be required under the circumstances. The WMO Secretary-General shall inform the Chair of the IBCS accordingly.</w:t>
      </w:r>
    </w:p>
    <w:p w:rsidR="003069E9" w:rsidRPr="003069E9" w:rsidRDefault="00964E1D" w:rsidP="00D93F68">
      <w:pPr>
        <w:tabs>
          <w:tab w:val="clear" w:pos="1134"/>
          <w:tab w:val="left" w:pos="851"/>
        </w:tabs>
        <w:spacing w:before="240"/>
        <w:jc w:val="left"/>
        <w:rPr>
          <w:rFonts w:eastAsia="Times New Roman"/>
          <w:szCs w:val="22"/>
          <w:lang w:val="en-US"/>
        </w:rPr>
      </w:pPr>
      <w:r>
        <w:rPr>
          <w:rFonts w:eastAsia="Times New Roman"/>
          <w:szCs w:val="22"/>
          <w:lang w:val="en-US"/>
        </w:rPr>
        <w:t>6</w:t>
      </w:r>
      <w:r w:rsidR="003069E9" w:rsidRPr="003069E9">
        <w:rPr>
          <w:rFonts w:eastAsia="Times New Roman"/>
          <w:szCs w:val="22"/>
          <w:lang w:val="en-US"/>
        </w:rPr>
        <w:t>.</w:t>
      </w:r>
      <w:r w:rsidR="003069E9" w:rsidRPr="003069E9">
        <w:rPr>
          <w:rFonts w:eastAsia="Times New Roman"/>
          <w:szCs w:val="22"/>
          <w:lang w:val="en-US"/>
        </w:rPr>
        <w:tab/>
        <w:t>The duties of the Chair, of the PAC, and the Vice-Chair when acting as his/her representative, shall be:</w:t>
      </w:r>
    </w:p>
    <w:p w:rsidR="003069E9" w:rsidRPr="003069E9" w:rsidRDefault="003069E9" w:rsidP="00D93F68">
      <w:pPr>
        <w:tabs>
          <w:tab w:val="clear" w:pos="1134"/>
          <w:tab w:val="left" w:pos="851"/>
        </w:tabs>
        <w:spacing w:before="240"/>
        <w:ind w:left="851" w:hanging="851"/>
        <w:jc w:val="left"/>
        <w:rPr>
          <w:rFonts w:eastAsia="Times New Roman"/>
          <w:szCs w:val="22"/>
          <w:lang w:val="en-US"/>
        </w:rPr>
      </w:pPr>
      <w:r w:rsidRPr="003069E9">
        <w:rPr>
          <w:rFonts w:eastAsia="Times New Roman"/>
          <w:szCs w:val="22"/>
          <w:lang w:val="en-US"/>
        </w:rPr>
        <w:t>(a)</w:t>
      </w:r>
      <w:r w:rsidRPr="003069E9">
        <w:rPr>
          <w:rFonts w:eastAsia="Times New Roman"/>
          <w:szCs w:val="22"/>
          <w:lang w:val="en-US"/>
        </w:rPr>
        <w:tab/>
        <w:t>To guide and coordinate the activities of the PAC;</w:t>
      </w:r>
    </w:p>
    <w:p w:rsidR="003069E9" w:rsidRPr="003069E9" w:rsidRDefault="003069E9" w:rsidP="00D93F68">
      <w:pPr>
        <w:tabs>
          <w:tab w:val="clear" w:pos="1134"/>
          <w:tab w:val="left" w:pos="851"/>
        </w:tabs>
        <w:spacing w:before="240"/>
        <w:ind w:left="851" w:hanging="851"/>
        <w:jc w:val="left"/>
        <w:rPr>
          <w:rFonts w:eastAsia="Times New Roman"/>
          <w:szCs w:val="22"/>
          <w:lang w:val="en-US"/>
        </w:rPr>
      </w:pPr>
      <w:r w:rsidRPr="003069E9">
        <w:rPr>
          <w:rFonts w:eastAsia="Times New Roman"/>
          <w:szCs w:val="22"/>
          <w:lang w:val="en-US"/>
        </w:rPr>
        <w:t>(b)</w:t>
      </w:r>
      <w:r w:rsidRPr="003069E9">
        <w:rPr>
          <w:rFonts w:eastAsia="Times New Roman"/>
          <w:szCs w:val="22"/>
          <w:lang w:val="en-US"/>
        </w:rPr>
        <w:tab/>
        <w:t>To engage PAC</w:t>
      </w:r>
      <w:r w:rsidR="0004508E">
        <w:rPr>
          <w:rFonts w:eastAsia="Times New Roman"/>
          <w:szCs w:val="22"/>
          <w:lang w:val="en-US"/>
        </w:rPr>
        <w:t>,</w:t>
      </w:r>
      <w:r w:rsidRPr="003069E9">
        <w:rPr>
          <w:rFonts w:eastAsia="Times New Roman"/>
          <w:szCs w:val="22"/>
          <w:lang w:val="en-US"/>
        </w:rPr>
        <w:t xml:space="preserve"> as appropriate</w:t>
      </w:r>
      <w:r w:rsidR="0004508E">
        <w:rPr>
          <w:rFonts w:eastAsia="Times New Roman"/>
          <w:szCs w:val="22"/>
          <w:lang w:val="en-US"/>
        </w:rPr>
        <w:t>,</w:t>
      </w:r>
      <w:r w:rsidRPr="003069E9">
        <w:rPr>
          <w:rFonts w:eastAsia="Times New Roman"/>
          <w:szCs w:val="22"/>
          <w:lang w:val="en-US"/>
        </w:rPr>
        <w:t xml:space="preserve"> in consultation</w:t>
      </w:r>
      <w:r w:rsidR="00D93F68">
        <w:rPr>
          <w:rFonts w:eastAsia="Times New Roman"/>
          <w:szCs w:val="22"/>
          <w:lang w:val="en-US"/>
        </w:rPr>
        <w:t>s</w:t>
      </w:r>
      <w:r w:rsidRPr="003069E9">
        <w:rPr>
          <w:rFonts w:eastAsia="Times New Roman"/>
          <w:szCs w:val="22"/>
          <w:lang w:val="en-US"/>
        </w:rPr>
        <w:t xml:space="preserve"> </w:t>
      </w:r>
      <w:r w:rsidR="00DB5ADE" w:rsidRPr="004918C5">
        <w:rPr>
          <w:rFonts w:eastAsia="Times New Roman"/>
          <w:szCs w:val="22"/>
          <w:lang w:val="en-US"/>
        </w:rPr>
        <w:t>and meetings</w:t>
      </w:r>
      <w:r w:rsidR="00DB5ADE">
        <w:rPr>
          <w:rFonts w:eastAsia="Times New Roman"/>
          <w:szCs w:val="22"/>
          <w:lang w:val="en-US"/>
        </w:rPr>
        <w:t xml:space="preserve"> </w:t>
      </w:r>
      <w:r w:rsidRPr="003069E9">
        <w:rPr>
          <w:rFonts w:eastAsia="Times New Roman"/>
          <w:szCs w:val="22"/>
          <w:lang w:val="en-US"/>
        </w:rPr>
        <w:t>as may result from decisions of the IBCS;</w:t>
      </w:r>
    </w:p>
    <w:p w:rsidR="003069E9" w:rsidRDefault="003069E9" w:rsidP="00D93F68">
      <w:pPr>
        <w:tabs>
          <w:tab w:val="clear" w:pos="1134"/>
          <w:tab w:val="left" w:pos="851"/>
        </w:tabs>
        <w:spacing w:before="240"/>
        <w:ind w:left="851" w:hanging="851"/>
        <w:jc w:val="left"/>
        <w:rPr>
          <w:ins w:id="50" w:author="Stewart" w:date="2014-11-13T10:02:00Z"/>
          <w:rFonts w:eastAsia="Times New Roman"/>
          <w:szCs w:val="22"/>
          <w:lang w:val="en-US"/>
        </w:rPr>
      </w:pPr>
      <w:r w:rsidRPr="003069E9">
        <w:rPr>
          <w:rFonts w:eastAsia="Times New Roman"/>
          <w:szCs w:val="22"/>
          <w:lang w:val="en-US"/>
        </w:rPr>
        <w:t>(c)</w:t>
      </w:r>
      <w:r w:rsidRPr="003069E9">
        <w:rPr>
          <w:rFonts w:eastAsia="Times New Roman"/>
          <w:szCs w:val="22"/>
          <w:lang w:val="en-US"/>
        </w:rPr>
        <w:tab/>
        <w:t>To ensure that the activities of the PAC are in accordance with the Terms of Reference of the PAC;</w:t>
      </w:r>
    </w:p>
    <w:p w:rsidR="00A761C0" w:rsidRPr="00A761C0" w:rsidRDefault="00A761C0">
      <w:pPr>
        <w:pStyle w:val="WMOBodyText"/>
        <w:tabs>
          <w:tab w:val="clear" w:pos="1134"/>
          <w:tab w:val="left" w:pos="900"/>
        </w:tabs>
        <w:ind w:left="900" w:hanging="900"/>
        <w:rPr>
          <w:ins w:id="51" w:author="Stewart" w:date="2014-11-13T10:01:00Z"/>
          <w:lang w:val="en-US"/>
          <w:rPrChange w:id="52" w:author="Stewart" w:date="2014-11-13T10:02:00Z">
            <w:rPr>
              <w:ins w:id="53" w:author="Stewart" w:date="2014-11-13T10:01:00Z"/>
              <w:rFonts w:eastAsia="Times New Roman"/>
              <w:szCs w:val="22"/>
              <w:lang w:val="en-US"/>
            </w:rPr>
          </w:rPrChange>
        </w:rPr>
        <w:pPrChange w:id="54" w:author="Stewart" w:date="2014-11-13T10:02:00Z">
          <w:pPr>
            <w:tabs>
              <w:tab w:val="clear" w:pos="1134"/>
              <w:tab w:val="left" w:pos="851"/>
            </w:tabs>
            <w:spacing w:before="240"/>
            <w:ind w:left="851" w:hanging="851"/>
            <w:jc w:val="left"/>
          </w:pPr>
        </w:pPrChange>
      </w:pPr>
      <w:ins w:id="55" w:author="Stewart" w:date="2014-11-13T10:02:00Z">
        <w:r>
          <w:rPr>
            <w:lang w:val="en-US" w:eastAsia="en-US"/>
          </w:rPr>
          <w:t>(d)</w:t>
        </w:r>
        <w:r>
          <w:rPr>
            <w:lang w:val="en-US" w:eastAsia="en-US"/>
          </w:rPr>
          <w:tab/>
        </w:r>
        <w:r>
          <w:rPr>
            <w:rFonts w:eastAsia="Times New Roman"/>
            <w:lang w:val="en-US"/>
          </w:rPr>
          <w:t xml:space="preserve">To submit the </w:t>
        </w:r>
      </w:ins>
      <w:ins w:id="56" w:author="Stewart" w:date="2014-11-13T10:05:00Z">
        <w:r w:rsidRPr="003069E9">
          <w:rPr>
            <w:rFonts w:eastAsia="Times New Roman"/>
            <w:lang w:val="en-US"/>
          </w:rPr>
          <w:t xml:space="preserve">synthesis and consolidated report on the GFCS implementation within the GFCS </w:t>
        </w:r>
      </w:ins>
      <w:ins w:id="57" w:author="Autologon" w:date="2014-11-14T09:33:00Z">
        <w:r w:rsidR="006A6FEC">
          <w:rPr>
            <w:rFonts w:eastAsia="Times New Roman"/>
            <w:lang w:val="en-US"/>
          </w:rPr>
          <w:t>s</w:t>
        </w:r>
      </w:ins>
      <w:ins w:id="58" w:author="Stewart" w:date="2014-11-13T10:05:00Z">
        <w:r w:rsidRPr="003069E9">
          <w:rPr>
            <w:rFonts w:eastAsia="Times New Roman"/>
            <w:lang w:val="en-US"/>
          </w:rPr>
          <w:t>takeholders</w:t>
        </w:r>
      </w:ins>
      <w:ins w:id="59" w:author="Autologon" w:date="2014-11-14T09:35:00Z">
        <w:r w:rsidR="006A6FEC">
          <w:rPr>
            <w:rFonts w:eastAsia="Times New Roman"/>
            <w:lang w:val="en-US"/>
          </w:rPr>
          <w:t>,</w:t>
        </w:r>
      </w:ins>
      <w:ins w:id="60" w:author="Stewart" w:date="2014-11-13T10:05:00Z">
        <w:r>
          <w:rPr>
            <w:rFonts w:eastAsia="Times New Roman"/>
            <w:lang w:val="en-US"/>
          </w:rPr>
          <w:t xml:space="preserve"> </w:t>
        </w:r>
      </w:ins>
      <w:ins w:id="61" w:author="Stewart" w:date="2014-11-13T10:08:00Z">
        <w:r w:rsidRPr="003069E9">
          <w:rPr>
            <w:rFonts w:eastAsia="Times New Roman"/>
            <w:lang w:val="en-US"/>
          </w:rPr>
          <w:t xml:space="preserve">with a view to identify gaps and priorities </w:t>
        </w:r>
      </w:ins>
      <w:ins w:id="62" w:author="Stewart" w:date="2014-11-13T10:02:00Z">
        <w:r>
          <w:rPr>
            <w:rFonts w:eastAsia="Times New Roman"/>
            <w:lang w:val="en-US"/>
          </w:rPr>
          <w:t>to the GFCS Office for distribution at least one month in advance of the Management Committee meetings</w:t>
        </w:r>
      </w:ins>
      <w:ins w:id="63" w:author="Stewart" w:date="2014-11-13T10:06:00Z">
        <w:r>
          <w:rPr>
            <w:rFonts w:eastAsia="Times New Roman"/>
            <w:lang w:val="en-US"/>
          </w:rPr>
          <w:t>;</w:t>
        </w:r>
      </w:ins>
    </w:p>
    <w:p w:rsidR="00A761C0" w:rsidRPr="00A761C0" w:rsidRDefault="00A761C0">
      <w:pPr>
        <w:tabs>
          <w:tab w:val="clear" w:pos="1134"/>
          <w:tab w:val="left" w:pos="810"/>
        </w:tabs>
        <w:spacing w:before="240"/>
        <w:ind w:left="810" w:hanging="810"/>
        <w:jc w:val="left"/>
        <w:rPr>
          <w:rFonts w:eastAsia="Times New Roman"/>
          <w:szCs w:val="22"/>
          <w:lang w:val="en-US"/>
          <w:rPrChange w:id="64" w:author="Stewart" w:date="2014-11-13T10:06:00Z">
            <w:rPr>
              <w:lang w:val="en-US"/>
            </w:rPr>
          </w:rPrChange>
        </w:rPr>
        <w:pPrChange w:id="65" w:author="Stewart" w:date="2014-11-13T10:07:00Z">
          <w:pPr>
            <w:tabs>
              <w:tab w:val="clear" w:pos="1134"/>
              <w:tab w:val="left" w:pos="851"/>
            </w:tabs>
            <w:spacing w:before="240"/>
            <w:ind w:left="851" w:hanging="851"/>
            <w:jc w:val="left"/>
          </w:pPr>
        </w:pPrChange>
      </w:pPr>
      <w:ins w:id="66" w:author="Stewart" w:date="2014-11-13T10:06:00Z">
        <w:r>
          <w:rPr>
            <w:lang w:val="en-US"/>
          </w:rPr>
          <w:t>(e)</w:t>
        </w:r>
      </w:ins>
      <w:ins w:id="67" w:author="Stewart" w:date="2014-11-13T10:02:00Z">
        <w:r w:rsidRPr="00A761C0" w:rsidDel="00A761C0">
          <w:rPr>
            <w:lang w:val="en-US"/>
          </w:rPr>
          <w:t xml:space="preserve"> </w:t>
        </w:r>
      </w:ins>
      <w:del w:id="68" w:author="Stewart" w:date="2014-11-13T10:02:00Z">
        <w:r w:rsidR="003069E9" w:rsidRPr="00A761C0" w:rsidDel="00A761C0">
          <w:rPr>
            <w:rFonts w:eastAsia="Times New Roman"/>
            <w:szCs w:val="22"/>
            <w:lang w:val="en-US"/>
            <w:rPrChange w:id="69" w:author="Stewart" w:date="2014-11-13T10:06:00Z">
              <w:rPr>
                <w:lang w:val="en-US"/>
              </w:rPr>
            </w:rPrChange>
          </w:rPr>
          <w:delText>(d)</w:delText>
        </w:r>
        <w:r w:rsidR="003069E9" w:rsidRPr="00A761C0" w:rsidDel="00A761C0">
          <w:rPr>
            <w:rFonts w:eastAsia="Times New Roman"/>
            <w:szCs w:val="22"/>
            <w:lang w:val="en-US"/>
            <w:rPrChange w:id="70" w:author="Stewart" w:date="2014-11-13T10:06:00Z">
              <w:rPr>
                <w:lang w:val="en-US"/>
              </w:rPr>
            </w:rPrChange>
          </w:rPr>
          <w:tab/>
        </w:r>
      </w:del>
      <w:r w:rsidR="003069E9" w:rsidRPr="00A761C0">
        <w:rPr>
          <w:rFonts w:eastAsia="Times New Roman"/>
          <w:szCs w:val="22"/>
          <w:lang w:val="en-US"/>
          <w:rPrChange w:id="71" w:author="Stewart" w:date="2014-11-13T10:06:00Z">
            <w:rPr>
              <w:lang w:val="en-US"/>
            </w:rPr>
          </w:rPrChange>
        </w:rPr>
        <w:t>As may be decided by the Chair of the IBCS, to report on the activities of the PAC and present its views to the IBCS at its sessions.</w:t>
      </w:r>
    </w:p>
    <w:p w:rsidR="003069E9" w:rsidRPr="003069E9" w:rsidRDefault="003069E9" w:rsidP="00D93F68">
      <w:pPr>
        <w:tabs>
          <w:tab w:val="clear" w:pos="1134"/>
          <w:tab w:val="left" w:pos="851"/>
        </w:tabs>
        <w:spacing w:before="240"/>
        <w:jc w:val="left"/>
        <w:rPr>
          <w:rFonts w:eastAsia="Times New Roman"/>
          <w:b/>
          <w:szCs w:val="22"/>
          <w:lang w:val="en-US"/>
        </w:rPr>
      </w:pPr>
      <w:r w:rsidRPr="003069E9">
        <w:rPr>
          <w:rFonts w:eastAsia="Times New Roman"/>
          <w:b/>
          <w:szCs w:val="22"/>
          <w:lang w:val="en-US"/>
        </w:rPr>
        <w:t>IV.</w:t>
      </w:r>
      <w:r w:rsidRPr="003069E9">
        <w:rPr>
          <w:rFonts w:eastAsia="Times New Roman"/>
          <w:b/>
          <w:szCs w:val="22"/>
          <w:lang w:val="en-US"/>
        </w:rPr>
        <w:tab/>
        <w:t xml:space="preserve">Funding </w:t>
      </w:r>
    </w:p>
    <w:p w:rsidR="003069E9" w:rsidRPr="003069E9" w:rsidRDefault="00964E1D" w:rsidP="00D93F68">
      <w:pPr>
        <w:tabs>
          <w:tab w:val="clear" w:pos="1134"/>
          <w:tab w:val="left" w:pos="851"/>
        </w:tabs>
        <w:spacing w:before="240"/>
        <w:jc w:val="left"/>
        <w:rPr>
          <w:rFonts w:eastAsia="Times New Roman"/>
          <w:szCs w:val="22"/>
          <w:lang w:val="en-US"/>
        </w:rPr>
      </w:pPr>
      <w:r>
        <w:rPr>
          <w:rFonts w:eastAsia="Times New Roman"/>
          <w:szCs w:val="22"/>
          <w:lang w:val="en-US"/>
        </w:rPr>
        <w:t>7</w:t>
      </w:r>
      <w:r w:rsidR="003069E9" w:rsidRPr="003069E9">
        <w:rPr>
          <w:rFonts w:eastAsia="Times New Roman"/>
          <w:szCs w:val="22"/>
          <w:lang w:val="en-US"/>
        </w:rPr>
        <w:t>.</w:t>
      </w:r>
      <w:r w:rsidR="003069E9" w:rsidRPr="003069E9">
        <w:rPr>
          <w:rFonts w:eastAsia="Times New Roman"/>
          <w:szCs w:val="22"/>
          <w:lang w:val="en-US"/>
        </w:rPr>
        <w:tab/>
        <w:t>The cost of administrative arrangements, including those for conference services for meetings of the PAC</w:t>
      </w:r>
      <w:r w:rsidR="00D93F68">
        <w:rPr>
          <w:rFonts w:eastAsia="Times New Roman"/>
          <w:szCs w:val="22"/>
          <w:lang w:val="en-US"/>
        </w:rPr>
        <w:t>,</w:t>
      </w:r>
      <w:r w:rsidR="003069E9" w:rsidRPr="003069E9">
        <w:rPr>
          <w:rFonts w:eastAsia="Times New Roman"/>
          <w:szCs w:val="22"/>
          <w:lang w:val="en-US"/>
        </w:rPr>
        <w:t xml:space="preserve"> shall be borne by partner organizations.</w:t>
      </w:r>
    </w:p>
    <w:p w:rsidR="0020095E" w:rsidRPr="000573AD" w:rsidRDefault="0020095E" w:rsidP="0020095E">
      <w:pPr>
        <w:pStyle w:val="ECBodyText-Centred"/>
      </w:pPr>
      <w:r w:rsidRPr="000573AD">
        <w:t>__________</w:t>
      </w:r>
    </w:p>
    <w:p w:rsidR="00C177E5" w:rsidRPr="000573AD" w:rsidRDefault="00C177E5" w:rsidP="00C177E5">
      <w:pPr>
        <w:pStyle w:val="Heading2"/>
        <w:ind w:left="0" w:firstLine="0"/>
        <w:jc w:val="center"/>
      </w:pPr>
      <w:bookmarkStart w:id="72" w:name="_DRAFT_RESOLUTION_X.X/2"/>
      <w:bookmarkStart w:id="73" w:name="_Draft_Recommendation_X.X/1"/>
      <w:bookmarkStart w:id="74" w:name="_Toc319327012"/>
      <w:bookmarkEnd w:id="72"/>
      <w:bookmarkEnd w:id="73"/>
    </w:p>
    <w:p w:rsidR="00D93F68" w:rsidRPr="000573AD" w:rsidRDefault="00D93F68" w:rsidP="00D93F68">
      <w:pPr>
        <w:pStyle w:val="WMOBodyText"/>
      </w:pPr>
      <w:bookmarkStart w:id="75" w:name="_References:_(If_really"/>
      <w:bookmarkEnd w:id="74"/>
      <w:bookmarkEnd w:id="75"/>
    </w:p>
    <w:sectPr w:rsidR="00D93F68" w:rsidRPr="000573AD" w:rsidSect="0020095E">
      <w:headerReference w:type="default" r:id="rId9"/>
      <w:pgSz w:w="11907" w:h="16840" w:code="9"/>
      <w:pgMar w:top="1134" w:right="1134" w:bottom="1134" w:left="1134" w:header="1134" w:footer="113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6F1" w:rsidRDefault="00C416F1">
      <w:r>
        <w:separator/>
      </w:r>
    </w:p>
    <w:p w:rsidR="00C416F1" w:rsidRDefault="00C416F1"/>
  </w:endnote>
  <w:endnote w:type="continuationSeparator" w:id="0">
    <w:p w:rsidR="00C416F1" w:rsidRDefault="00C416F1">
      <w:r>
        <w:continuationSeparator/>
      </w:r>
    </w:p>
    <w:p w:rsidR="00C416F1" w:rsidRDefault="00C416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Univers">
    <w:altName w:val="Arial"/>
    <w:charset w:val="EE"/>
    <w:family w:val="swiss"/>
    <w:pitch w:val="variable"/>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6F1" w:rsidRDefault="00C416F1">
      <w:r>
        <w:separator/>
      </w:r>
    </w:p>
    <w:p w:rsidR="00C416F1" w:rsidRDefault="00C416F1"/>
  </w:footnote>
  <w:footnote w:type="continuationSeparator" w:id="0">
    <w:p w:rsidR="00C416F1" w:rsidRDefault="00C416F1">
      <w:r>
        <w:continuationSeparator/>
      </w:r>
    </w:p>
    <w:p w:rsidR="00C416F1" w:rsidRDefault="00C416F1"/>
  </w:footnote>
  <w:footnote w:id="1">
    <w:p w:rsidR="0020095E" w:rsidRPr="00F80011" w:rsidRDefault="0020095E" w:rsidP="0020095E">
      <w:pPr>
        <w:pStyle w:val="FootnoteText"/>
        <w:spacing w:before="120"/>
        <w:ind w:left="360" w:hanging="360"/>
        <w:rPr>
          <w:lang w:val="en-US"/>
        </w:rPr>
      </w:pPr>
      <w:r w:rsidRPr="00F80011">
        <w:rPr>
          <w:rStyle w:val="FootnoteReference"/>
        </w:rPr>
        <w:t>*</w:t>
      </w:r>
      <w:r w:rsidRPr="00F80011">
        <w:t xml:space="preserve"> </w:t>
      </w:r>
      <w:r w:rsidRPr="00F80011">
        <w:tab/>
      </w:r>
      <w:r w:rsidRPr="00F80011">
        <w:rPr>
          <w:sz w:val="18"/>
          <w:szCs w:val="18"/>
        </w:rPr>
        <w:t>In MS Word 200</w:t>
      </w:r>
      <w:r>
        <w:rPr>
          <w:sz w:val="18"/>
          <w:szCs w:val="18"/>
        </w:rPr>
        <w:t>7</w:t>
      </w:r>
      <w:r w:rsidRPr="00F80011">
        <w:rPr>
          <w:sz w:val="18"/>
          <w:szCs w:val="18"/>
        </w:rPr>
        <w:t xml:space="preserve"> or 200</w:t>
      </w:r>
      <w:r>
        <w:rPr>
          <w:sz w:val="18"/>
          <w:szCs w:val="18"/>
        </w:rPr>
        <w:t>3</w:t>
      </w:r>
      <w:r w:rsidRPr="00F80011">
        <w:rPr>
          <w:sz w:val="18"/>
          <w:szCs w:val="18"/>
        </w:rPr>
        <w:t>, go to “View” &gt; “Document Map”.</w:t>
      </w:r>
      <w:r>
        <w:rPr>
          <w:sz w:val="18"/>
          <w:szCs w:val="18"/>
        </w:rPr>
        <w:t xml:space="preserve">  </w:t>
      </w:r>
      <w:r w:rsidRPr="00F80011">
        <w:rPr>
          <w:sz w:val="18"/>
          <w:szCs w:val="18"/>
        </w:rPr>
        <w:t>In MS Word 2010, go to “View” &gt; “Navigation Pane</w:t>
      </w:r>
      <w:r>
        <w:rPr>
          <w:sz w:val="18"/>
          <w:szCs w:val="18"/>
        </w:rPr>
        <w:t xml:space="preserve">”. </w:t>
      </w:r>
      <w:r>
        <w:rPr>
          <w:sz w:val="18"/>
          <w:szCs w:val="18"/>
          <w:lang w:val="en-US"/>
        </w:rPr>
        <w:t xml:space="preserve"> </w:t>
      </w:r>
      <w:r w:rsidR="00111BFD">
        <w:rPr>
          <w:sz w:val="18"/>
          <w:szCs w:val="18"/>
          <w:lang w:val="en-US"/>
        </w:rPr>
        <w:br/>
      </w:r>
      <w:r>
        <w:rPr>
          <w:sz w:val="18"/>
          <w:szCs w:val="18"/>
          <w:lang w:val="en-US"/>
        </w:rPr>
        <w:t>In MS Word on</w:t>
      </w:r>
      <w:r w:rsidRPr="00F80011">
        <w:rPr>
          <w:sz w:val="18"/>
          <w:szCs w:val="18"/>
        </w:rPr>
        <w:t xml:space="preserve"> a Mac, go to “View” &gt; “Navigation </w:t>
      </w:r>
      <w:r w:rsidRPr="00E60546">
        <w:rPr>
          <w:sz w:val="18"/>
          <w:szCs w:val="18"/>
        </w:rPr>
        <w:t>Pane</w:t>
      </w:r>
      <w:r w:rsidRPr="00F80011">
        <w:rPr>
          <w:sz w:val="18"/>
          <w:szCs w:val="18"/>
        </w:rPr>
        <w:t>”, select “Document Map” in the drop-down list on the left.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95E" w:rsidRPr="00CB43A7" w:rsidRDefault="00DF7B1F" w:rsidP="0020095E">
    <w:pPr>
      <w:pStyle w:val="Header"/>
      <w:ind w:right="360"/>
      <w:rPr>
        <w:lang w:val="en-US"/>
      </w:rPr>
    </w:pPr>
    <w:r>
      <w:rPr>
        <w:lang w:val="de-DE"/>
      </w:rPr>
      <w:t>IBCS-2</w:t>
    </w:r>
    <w:r w:rsidR="0020095E">
      <w:rPr>
        <w:lang w:val="de-DE"/>
      </w:rPr>
      <w:t xml:space="preserve">/Doc. </w:t>
    </w:r>
    <w:r w:rsidR="003069E9">
      <w:rPr>
        <w:lang w:val="de-DE"/>
      </w:rPr>
      <w:t>5.1</w:t>
    </w:r>
    <w:r w:rsidR="0020095E" w:rsidRPr="00AC0FD2">
      <w:rPr>
        <w:lang w:val="de-DE"/>
      </w:rPr>
      <w:t xml:space="preserve">, </w:t>
    </w:r>
    <w:del w:id="76" w:author="Stewart" w:date="2014-11-13T09:13:00Z">
      <w:r w:rsidR="0020095E" w:rsidDel="004918C5">
        <w:rPr>
          <w:lang w:val="de-DE"/>
        </w:rPr>
        <w:delText xml:space="preserve">DRAFT </w:delText>
      </w:r>
      <w:r w:rsidR="0004508E" w:rsidDel="004918C5">
        <w:rPr>
          <w:lang w:val="de-DE"/>
        </w:rPr>
        <w:delText>2</w:delText>
      </w:r>
    </w:del>
    <w:ins w:id="77" w:author="Stewart" w:date="2014-11-13T09:13:00Z">
      <w:r w:rsidR="004918C5">
        <w:rPr>
          <w:lang w:val="de-DE"/>
        </w:rPr>
        <w:t>APPROVED</w:t>
      </w:r>
    </w:ins>
    <w:r w:rsidR="0020095E" w:rsidRPr="00AC0FD2">
      <w:rPr>
        <w:lang w:val="de-DE"/>
      </w:rPr>
      <w:t xml:space="preserve">, p. </w:t>
    </w:r>
    <w:r w:rsidR="0020095E">
      <w:rPr>
        <w:rStyle w:val="PageNumber"/>
      </w:rPr>
      <w:fldChar w:fldCharType="begin"/>
    </w:r>
    <w:r w:rsidR="0020095E" w:rsidRPr="00AC0FD2">
      <w:rPr>
        <w:rStyle w:val="PageNumber"/>
        <w:lang w:val="de-DE"/>
      </w:rPr>
      <w:instrText xml:space="preserve"> PAGE </w:instrText>
    </w:r>
    <w:r w:rsidR="0020095E">
      <w:rPr>
        <w:rStyle w:val="PageNumber"/>
      </w:rPr>
      <w:fldChar w:fldCharType="separate"/>
    </w:r>
    <w:r w:rsidR="00AE334C">
      <w:rPr>
        <w:rStyle w:val="PageNumber"/>
        <w:noProof/>
        <w:lang w:val="de-DE"/>
      </w:rPr>
      <w:t>5</w:t>
    </w:r>
    <w:r w:rsidR="0020095E">
      <w:rPr>
        <w:rStyle w:val="PageNumber"/>
      </w:rPr>
      <w:fldChar w:fldCharType="end"/>
    </w:r>
  </w:p>
  <w:p w:rsidR="0020095E" w:rsidRPr="00CB43A7" w:rsidRDefault="0020095E" w:rsidP="0020095E">
    <w:pPr>
      <w:pStyle w:val="Header"/>
      <w:rPr>
        <w:lang w:val="en-US"/>
      </w:rPr>
    </w:pPr>
  </w:p>
  <w:p w:rsidR="0020095E" w:rsidRPr="00CB43A7" w:rsidRDefault="0020095E" w:rsidP="0020095E">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C6CF936"/>
    <w:lvl w:ilvl="0">
      <w:start w:val="1"/>
      <w:numFmt w:val="decimal"/>
      <w:lvlText w:val="%1."/>
      <w:lvlJc w:val="left"/>
      <w:pPr>
        <w:tabs>
          <w:tab w:val="num" w:pos="1800"/>
        </w:tabs>
        <w:ind w:left="1800" w:hanging="360"/>
      </w:pPr>
    </w:lvl>
  </w:abstractNum>
  <w:abstractNum w:abstractNumId="1">
    <w:nsid w:val="FFFFFF7D"/>
    <w:multiLevelType w:val="singleLevel"/>
    <w:tmpl w:val="D4EAC2E2"/>
    <w:lvl w:ilvl="0">
      <w:start w:val="1"/>
      <w:numFmt w:val="decimal"/>
      <w:lvlText w:val="%1."/>
      <w:lvlJc w:val="left"/>
      <w:pPr>
        <w:tabs>
          <w:tab w:val="num" w:pos="1440"/>
        </w:tabs>
        <w:ind w:left="1440" w:hanging="360"/>
      </w:pPr>
    </w:lvl>
  </w:abstractNum>
  <w:abstractNum w:abstractNumId="2">
    <w:nsid w:val="FFFFFF7E"/>
    <w:multiLevelType w:val="singleLevel"/>
    <w:tmpl w:val="58AC24B6"/>
    <w:lvl w:ilvl="0">
      <w:start w:val="1"/>
      <w:numFmt w:val="decimal"/>
      <w:lvlText w:val="%1."/>
      <w:lvlJc w:val="left"/>
      <w:pPr>
        <w:tabs>
          <w:tab w:val="num" w:pos="1080"/>
        </w:tabs>
        <w:ind w:left="1080" w:hanging="360"/>
      </w:pPr>
    </w:lvl>
  </w:abstractNum>
  <w:abstractNum w:abstractNumId="3">
    <w:nsid w:val="FFFFFF7F"/>
    <w:multiLevelType w:val="singleLevel"/>
    <w:tmpl w:val="F6909F9A"/>
    <w:lvl w:ilvl="0">
      <w:start w:val="1"/>
      <w:numFmt w:val="decimal"/>
      <w:lvlText w:val="%1."/>
      <w:lvlJc w:val="left"/>
      <w:pPr>
        <w:tabs>
          <w:tab w:val="num" w:pos="720"/>
        </w:tabs>
        <w:ind w:left="720" w:hanging="360"/>
      </w:pPr>
    </w:lvl>
  </w:abstractNum>
  <w:abstractNum w:abstractNumId="4">
    <w:nsid w:val="FFFFFF80"/>
    <w:multiLevelType w:val="singleLevel"/>
    <w:tmpl w:val="F62EF94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ACA45B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60E551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AC8B7F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8DC2F74"/>
    <w:lvl w:ilvl="0">
      <w:start w:val="1"/>
      <w:numFmt w:val="decimal"/>
      <w:lvlText w:val="%1."/>
      <w:lvlJc w:val="left"/>
      <w:pPr>
        <w:tabs>
          <w:tab w:val="num" w:pos="360"/>
        </w:tabs>
        <w:ind w:left="360" w:hanging="360"/>
      </w:pPr>
    </w:lvl>
  </w:abstractNum>
  <w:abstractNum w:abstractNumId="9">
    <w:nsid w:val="FFFFFF89"/>
    <w:multiLevelType w:val="singleLevel"/>
    <w:tmpl w:val="69CC52F2"/>
    <w:lvl w:ilvl="0">
      <w:start w:val="1"/>
      <w:numFmt w:val="bullet"/>
      <w:lvlText w:val=""/>
      <w:lvlJc w:val="left"/>
      <w:pPr>
        <w:tabs>
          <w:tab w:val="num" w:pos="360"/>
        </w:tabs>
        <w:ind w:left="360" w:hanging="360"/>
      </w:pPr>
      <w:rPr>
        <w:rFonts w:ascii="Symbol" w:hAnsi="Symbol" w:hint="default"/>
      </w:rPr>
    </w:lvl>
  </w:abstractNum>
  <w:abstractNum w:abstractNumId="10">
    <w:nsid w:val="01EB4D94"/>
    <w:multiLevelType w:val="hybridMultilevel"/>
    <w:tmpl w:val="7C124602"/>
    <w:lvl w:ilvl="0" w:tplc="B38A5EA0">
      <w:start w:val="2"/>
      <w:numFmt w:val="bullet"/>
      <w:lvlText w:val="-"/>
      <w:lvlJc w:val="left"/>
      <w:pPr>
        <w:tabs>
          <w:tab w:val="num" w:pos="2271"/>
        </w:tabs>
        <w:ind w:left="2271" w:hanging="570"/>
      </w:pPr>
      <w:rPr>
        <w:rFonts w:ascii="Arial" w:eastAsia="Arial" w:hAnsi="Arial" w:cs="Arial" w:hint="default"/>
      </w:rPr>
    </w:lvl>
    <w:lvl w:ilvl="1" w:tplc="04190003" w:tentative="1">
      <w:start w:val="1"/>
      <w:numFmt w:val="bullet"/>
      <w:lvlText w:val="o"/>
      <w:lvlJc w:val="left"/>
      <w:pPr>
        <w:tabs>
          <w:tab w:val="num" w:pos="2781"/>
        </w:tabs>
        <w:ind w:left="2781" w:hanging="360"/>
      </w:pPr>
      <w:rPr>
        <w:rFonts w:ascii="Courier New" w:hAnsi="Courier New" w:cs="MS Mincho" w:hint="default"/>
      </w:rPr>
    </w:lvl>
    <w:lvl w:ilvl="2" w:tplc="04190005" w:tentative="1">
      <w:start w:val="1"/>
      <w:numFmt w:val="bullet"/>
      <w:lvlText w:val=""/>
      <w:lvlJc w:val="left"/>
      <w:pPr>
        <w:tabs>
          <w:tab w:val="num" w:pos="3501"/>
        </w:tabs>
        <w:ind w:left="3501" w:hanging="360"/>
      </w:pPr>
      <w:rPr>
        <w:rFonts w:ascii="Wingdings" w:hAnsi="Wingdings" w:hint="default"/>
      </w:rPr>
    </w:lvl>
    <w:lvl w:ilvl="3" w:tplc="04190001" w:tentative="1">
      <w:start w:val="1"/>
      <w:numFmt w:val="bullet"/>
      <w:lvlText w:val=""/>
      <w:lvlJc w:val="left"/>
      <w:pPr>
        <w:tabs>
          <w:tab w:val="num" w:pos="4221"/>
        </w:tabs>
        <w:ind w:left="4221" w:hanging="360"/>
      </w:pPr>
      <w:rPr>
        <w:rFonts w:ascii="Symbol" w:hAnsi="Symbol" w:hint="default"/>
      </w:rPr>
    </w:lvl>
    <w:lvl w:ilvl="4" w:tplc="04190003" w:tentative="1">
      <w:start w:val="1"/>
      <w:numFmt w:val="bullet"/>
      <w:lvlText w:val="o"/>
      <w:lvlJc w:val="left"/>
      <w:pPr>
        <w:tabs>
          <w:tab w:val="num" w:pos="4941"/>
        </w:tabs>
        <w:ind w:left="4941" w:hanging="360"/>
      </w:pPr>
      <w:rPr>
        <w:rFonts w:ascii="Courier New" w:hAnsi="Courier New" w:cs="MS Mincho" w:hint="default"/>
      </w:rPr>
    </w:lvl>
    <w:lvl w:ilvl="5" w:tplc="04190005" w:tentative="1">
      <w:start w:val="1"/>
      <w:numFmt w:val="bullet"/>
      <w:lvlText w:val=""/>
      <w:lvlJc w:val="left"/>
      <w:pPr>
        <w:tabs>
          <w:tab w:val="num" w:pos="5661"/>
        </w:tabs>
        <w:ind w:left="5661" w:hanging="360"/>
      </w:pPr>
      <w:rPr>
        <w:rFonts w:ascii="Wingdings" w:hAnsi="Wingdings" w:hint="default"/>
      </w:rPr>
    </w:lvl>
    <w:lvl w:ilvl="6" w:tplc="04190001" w:tentative="1">
      <w:start w:val="1"/>
      <w:numFmt w:val="bullet"/>
      <w:lvlText w:val=""/>
      <w:lvlJc w:val="left"/>
      <w:pPr>
        <w:tabs>
          <w:tab w:val="num" w:pos="6381"/>
        </w:tabs>
        <w:ind w:left="6381" w:hanging="360"/>
      </w:pPr>
      <w:rPr>
        <w:rFonts w:ascii="Symbol" w:hAnsi="Symbol" w:hint="default"/>
      </w:rPr>
    </w:lvl>
    <w:lvl w:ilvl="7" w:tplc="04190003" w:tentative="1">
      <w:start w:val="1"/>
      <w:numFmt w:val="bullet"/>
      <w:lvlText w:val="o"/>
      <w:lvlJc w:val="left"/>
      <w:pPr>
        <w:tabs>
          <w:tab w:val="num" w:pos="7101"/>
        </w:tabs>
        <w:ind w:left="7101" w:hanging="360"/>
      </w:pPr>
      <w:rPr>
        <w:rFonts w:ascii="Courier New" w:hAnsi="Courier New" w:cs="MS Mincho" w:hint="default"/>
      </w:rPr>
    </w:lvl>
    <w:lvl w:ilvl="8" w:tplc="04190005" w:tentative="1">
      <w:start w:val="1"/>
      <w:numFmt w:val="bullet"/>
      <w:lvlText w:val=""/>
      <w:lvlJc w:val="left"/>
      <w:pPr>
        <w:tabs>
          <w:tab w:val="num" w:pos="7821"/>
        </w:tabs>
        <w:ind w:left="7821" w:hanging="360"/>
      </w:pPr>
      <w:rPr>
        <w:rFonts w:ascii="Wingdings" w:hAnsi="Wingdings" w:hint="default"/>
      </w:rPr>
    </w:lvl>
  </w:abstractNum>
  <w:abstractNum w:abstractNumId="11">
    <w:nsid w:val="08387BD2"/>
    <w:multiLevelType w:val="hybridMultilevel"/>
    <w:tmpl w:val="FADED1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8653072"/>
    <w:multiLevelType w:val="hybridMultilevel"/>
    <w:tmpl w:val="5F98B5B2"/>
    <w:lvl w:ilvl="0" w:tplc="B18013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BA157DF"/>
    <w:multiLevelType w:val="hybridMultilevel"/>
    <w:tmpl w:val="E63E9576"/>
    <w:lvl w:ilvl="0" w:tplc="BF7C7906">
      <w:start w:val="1"/>
      <w:numFmt w:val="decimal"/>
      <w:lvlText w:val="%1."/>
      <w:lvlJc w:val="left"/>
      <w:pPr>
        <w:tabs>
          <w:tab w:val="num" w:pos="1440"/>
        </w:tabs>
        <w:ind w:left="1440" w:hanging="108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20A3A9D"/>
    <w:multiLevelType w:val="hybridMultilevel"/>
    <w:tmpl w:val="BE96FE06"/>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B704B7B"/>
    <w:multiLevelType w:val="hybridMultilevel"/>
    <w:tmpl w:val="D974F67E"/>
    <w:lvl w:ilvl="0" w:tplc="BF7C7906">
      <w:start w:val="1"/>
      <w:numFmt w:val="decimal"/>
      <w:lvlText w:val="%1."/>
      <w:lvlJc w:val="left"/>
      <w:pPr>
        <w:tabs>
          <w:tab w:val="num" w:pos="1440"/>
        </w:tabs>
        <w:ind w:left="144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3187F76"/>
    <w:multiLevelType w:val="hybridMultilevel"/>
    <w:tmpl w:val="44782832"/>
    <w:lvl w:ilvl="0" w:tplc="FFFFFFFF">
      <w:start w:val="1"/>
      <w:numFmt w:val="decimal"/>
      <w:lvlText w:val="(%1)"/>
      <w:lvlJc w:val="left"/>
      <w:pPr>
        <w:tabs>
          <w:tab w:val="num" w:pos="720"/>
        </w:tabs>
        <w:ind w:left="720" w:hanging="360"/>
      </w:pPr>
      <w:rPr>
        <w:rFonts w:hint="default"/>
      </w:rPr>
    </w:lvl>
    <w:lvl w:ilvl="1" w:tplc="FFFFFFFF" w:tentative="1">
      <w:start w:val="1"/>
      <w:numFmt w:val="bullet"/>
      <w:lvlText w:val="o"/>
      <w:lvlJc w:val="left"/>
      <w:pPr>
        <w:ind w:left="1440" w:hanging="360"/>
      </w:pPr>
      <w:rPr>
        <w:rFonts w:ascii="Courier New" w:hAnsi="Courier New" w:cs="MS Mincho"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S Mincho"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S Mincho" w:hint="default"/>
      </w:rPr>
    </w:lvl>
    <w:lvl w:ilvl="8" w:tplc="FFFFFFFF" w:tentative="1">
      <w:start w:val="1"/>
      <w:numFmt w:val="bullet"/>
      <w:lvlText w:val=""/>
      <w:lvlJc w:val="left"/>
      <w:pPr>
        <w:ind w:left="6480" w:hanging="360"/>
      </w:pPr>
      <w:rPr>
        <w:rFonts w:ascii="Wingdings" w:hAnsi="Wingdings" w:hint="default"/>
      </w:rPr>
    </w:lvl>
  </w:abstractNum>
  <w:abstractNum w:abstractNumId="17">
    <w:nsid w:val="25A55827"/>
    <w:multiLevelType w:val="multilevel"/>
    <w:tmpl w:val="C444E976"/>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1.%2.%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5E45B11"/>
    <w:multiLevelType w:val="hybridMultilevel"/>
    <w:tmpl w:val="9AECE8FA"/>
    <w:lvl w:ilvl="0" w:tplc="82BAAB3C">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6C626AC"/>
    <w:multiLevelType w:val="hybridMultilevel"/>
    <w:tmpl w:val="8D740D96"/>
    <w:lvl w:ilvl="0" w:tplc="0409000F">
      <w:start w:val="1"/>
      <w:numFmt w:val="decimal"/>
      <w:lvlText w:val="%1."/>
      <w:lvlJc w:val="left"/>
      <w:pPr>
        <w:tabs>
          <w:tab w:val="num" w:pos="777"/>
        </w:tabs>
        <w:ind w:left="777" w:hanging="360"/>
      </w:p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20">
    <w:nsid w:val="27B16F14"/>
    <w:multiLevelType w:val="multilevel"/>
    <w:tmpl w:val="3760B77A"/>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X.1.%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A280CB1"/>
    <w:multiLevelType w:val="hybridMultilevel"/>
    <w:tmpl w:val="2468F01C"/>
    <w:lvl w:ilvl="0" w:tplc="04090001">
      <w:start w:val="1"/>
      <w:numFmt w:val="bullet"/>
      <w:lvlText w:val=""/>
      <w:lvlJc w:val="left"/>
      <w:pPr>
        <w:tabs>
          <w:tab w:val="num" w:pos="770"/>
        </w:tabs>
        <w:ind w:left="770" w:hanging="360"/>
      </w:pPr>
      <w:rPr>
        <w:rFonts w:ascii="Symbol" w:hAnsi="Symbol" w:hint="default"/>
      </w:rPr>
    </w:lvl>
    <w:lvl w:ilvl="1" w:tplc="04090003" w:tentative="1">
      <w:start w:val="1"/>
      <w:numFmt w:val="bullet"/>
      <w:lvlText w:val="o"/>
      <w:lvlJc w:val="left"/>
      <w:pPr>
        <w:tabs>
          <w:tab w:val="num" w:pos="1490"/>
        </w:tabs>
        <w:ind w:left="1490" w:hanging="360"/>
      </w:pPr>
      <w:rPr>
        <w:rFonts w:ascii="Courier New" w:hAnsi="Courier New" w:cs="MS Mincho" w:hint="default"/>
      </w:rPr>
    </w:lvl>
    <w:lvl w:ilvl="2" w:tplc="04090005" w:tentative="1">
      <w:start w:val="1"/>
      <w:numFmt w:val="bullet"/>
      <w:lvlText w:val=""/>
      <w:lvlJc w:val="left"/>
      <w:pPr>
        <w:tabs>
          <w:tab w:val="num" w:pos="2210"/>
        </w:tabs>
        <w:ind w:left="2210" w:hanging="360"/>
      </w:pPr>
      <w:rPr>
        <w:rFonts w:ascii="Wingdings" w:hAnsi="Wingdings" w:hint="default"/>
      </w:rPr>
    </w:lvl>
    <w:lvl w:ilvl="3" w:tplc="04090001" w:tentative="1">
      <w:start w:val="1"/>
      <w:numFmt w:val="bullet"/>
      <w:lvlText w:val=""/>
      <w:lvlJc w:val="left"/>
      <w:pPr>
        <w:tabs>
          <w:tab w:val="num" w:pos="2930"/>
        </w:tabs>
        <w:ind w:left="2930" w:hanging="360"/>
      </w:pPr>
      <w:rPr>
        <w:rFonts w:ascii="Symbol" w:hAnsi="Symbol" w:hint="default"/>
      </w:rPr>
    </w:lvl>
    <w:lvl w:ilvl="4" w:tplc="04090003" w:tentative="1">
      <w:start w:val="1"/>
      <w:numFmt w:val="bullet"/>
      <w:lvlText w:val="o"/>
      <w:lvlJc w:val="left"/>
      <w:pPr>
        <w:tabs>
          <w:tab w:val="num" w:pos="3650"/>
        </w:tabs>
        <w:ind w:left="3650" w:hanging="360"/>
      </w:pPr>
      <w:rPr>
        <w:rFonts w:ascii="Courier New" w:hAnsi="Courier New" w:cs="MS Mincho" w:hint="default"/>
      </w:rPr>
    </w:lvl>
    <w:lvl w:ilvl="5" w:tplc="04090005" w:tentative="1">
      <w:start w:val="1"/>
      <w:numFmt w:val="bullet"/>
      <w:lvlText w:val=""/>
      <w:lvlJc w:val="left"/>
      <w:pPr>
        <w:tabs>
          <w:tab w:val="num" w:pos="4370"/>
        </w:tabs>
        <w:ind w:left="4370" w:hanging="360"/>
      </w:pPr>
      <w:rPr>
        <w:rFonts w:ascii="Wingdings" w:hAnsi="Wingdings" w:hint="default"/>
      </w:rPr>
    </w:lvl>
    <w:lvl w:ilvl="6" w:tplc="04090001" w:tentative="1">
      <w:start w:val="1"/>
      <w:numFmt w:val="bullet"/>
      <w:lvlText w:val=""/>
      <w:lvlJc w:val="left"/>
      <w:pPr>
        <w:tabs>
          <w:tab w:val="num" w:pos="5090"/>
        </w:tabs>
        <w:ind w:left="5090" w:hanging="360"/>
      </w:pPr>
      <w:rPr>
        <w:rFonts w:ascii="Symbol" w:hAnsi="Symbol" w:hint="default"/>
      </w:rPr>
    </w:lvl>
    <w:lvl w:ilvl="7" w:tplc="04090003" w:tentative="1">
      <w:start w:val="1"/>
      <w:numFmt w:val="bullet"/>
      <w:lvlText w:val="o"/>
      <w:lvlJc w:val="left"/>
      <w:pPr>
        <w:tabs>
          <w:tab w:val="num" w:pos="5810"/>
        </w:tabs>
        <w:ind w:left="5810" w:hanging="360"/>
      </w:pPr>
      <w:rPr>
        <w:rFonts w:ascii="Courier New" w:hAnsi="Courier New" w:cs="MS Mincho" w:hint="default"/>
      </w:rPr>
    </w:lvl>
    <w:lvl w:ilvl="8" w:tplc="04090005" w:tentative="1">
      <w:start w:val="1"/>
      <w:numFmt w:val="bullet"/>
      <w:lvlText w:val=""/>
      <w:lvlJc w:val="left"/>
      <w:pPr>
        <w:tabs>
          <w:tab w:val="num" w:pos="6530"/>
        </w:tabs>
        <w:ind w:left="6530" w:hanging="360"/>
      </w:pPr>
      <w:rPr>
        <w:rFonts w:ascii="Wingdings" w:hAnsi="Wingdings" w:hint="default"/>
      </w:rPr>
    </w:lvl>
  </w:abstractNum>
  <w:abstractNum w:abstractNumId="22">
    <w:nsid w:val="2BC60D83"/>
    <w:multiLevelType w:val="multilevel"/>
    <w:tmpl w:val="F81498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D4A2043"/>
    <w:multiLevelType w:val="hybridMultilevel"/>
    <w:tmpl w:val="E60E3380"/>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DA12EC1"/>
    <w:multiLevelType w:val="hybridMultilevel"/>
    <w:tmpl w:val="28D49B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1C33B5F"/>
    <w:multiLevelType w:val="hybridMultilevel"/>
    <w:tmpl w:val="ECA41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33F259F"/>
    <w:multiLevelType w:val="hybridMultilevel"/>
    <w:tmpl w:val="EFBEFC76"/>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6FC1CD9"/>
    <w:multiLevelType w:val="multilevel"/>
    <w:tmpl w:val="3760B77A"/>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X.1.%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49C667C"/>
    <w:multiLevelType w:val="hybridMultilevel"/>
    <w:tmpl w:val="8974B1B6"/>
    <w:lvl w:ilvl="0" w:tplc="EE640F8A">
      <w:start w:val="1"/>
      <w:numFmt w:val="bullet"/>
      <w:lvlText w:val=""/>
      <w:lvlJc w:val="left"/>
      <w:pPr>
        <w:tabs>
          <w:tab w:val="num" w:pos="644"/>
        </w:tabs>
        <w:ind w:left="567" w:hanging="283"/>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6265AB9"/>
    <w:multiLevelType w:val="hybridMultilevel"/>
    <w:tmpl w:val="2F90204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6EA4781"/>
    <w:multiLevelType w:val="multilevel"/>
    <w:tmpl w:val="3760B77A"/>
    <w:lvl w:ilvl="0">
      <w:start w:val="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b/>
        <w:bCs/>
        <w:i w:val="0"/>
        <w:iCs/>
      </w:rPr>
    </w:lvl>
    <w:lvl w:ilvl="2">
      <w:start w:val="1"/>
      <w:numFmt w:val="decimal"/>
      <w:lvlText w:val="X.1.%3"/>
      <w:lvlJc w:val="left"/>
      <w:pPr>
        <w:tabs>
          <w:tab w:val="num" w:pos="5010"/>
        </w:tabs>
        <w:ind w:left="5010" w:hanging="720"/>
      </w:pPr>
      <w:rPr>
        <w:rFonts w:hint="default"/>
        <w:b/>
        <w:i w:val="0"/>
        <w:iCs/>
        <w:color w:val="auto"/>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8760E7D"/>
    <w:multiLevelType w:val="hybridMultilevel"/>
    <w:tmpl w:val="21226E44"/>
    <w:lvl w:ilvl="0" w:tplc="B18013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CDB3222"/>
    <w:multiLevelType w:val="hybridMultilevel"/>
    <w:tmpl w:val="9D8A5304"/>
    <w:lvl w:ilvl="0" w:tplc="B1801378">
      <w:start w:val="1"/>
      <w:numFmt w:val="decimal"/>
      <w:lvlText w:val="%1."/>
      <w:lvlJc w:val="left"/>
      <w:pPr>
        <w:tabs>
          <w:tab w:val="num" w:pos="720"/>
        </w:tabs>
        <w:ind w:left="720" w:hanging="360"/>
      </w:pPr>
      <w:rPr>
        <w:rFonts w:hint="default"/>
      </w:rPr>
    </w:lvl>
    <w:lvl w:ilvl="1" w:tplc="3C7E3152">
      <w:start w:val="1"/>
      <w:numFmt w:val="lowerLetter"/>
      <w:lvlText w:val="(%2)"/>
      <w:lvlJc w:val="left"/>
      <w:pPr>
        <w:ind w:left="1440" w:hanging="360"/>
      </w:pPr>
      <w:rPr>
        <w:rFonts w:cs="Times New Roman" w:hint="default"/>
        <w:b w:val="0"/>
        <w:bCs w:val="0"/>
        <w:i w:val="0"/>
        <w:iCs w:val="0"/>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F2D3592"/>
    <w:multiLevelType w:val="multilevel"/>
    <w:tmpl w:val="FEB4D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4F442C6E"/>
    <w:multiLevelType w:val="hybridMultilevel"/>
    <w:tmpl w:val="FC0E41A2"/>
    <w:lvl w:ilvl="0" w:tplc="E4C4E9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0D54EFE"/>
    <w:multiLevelType w:val="multilevel"/>
    <w:tmpl w:val="9F7A7A90"/>
    <w:lvl w:ilvl="0">
      <w:start w:val="1"/>
      <w:numFmt w:val="lowerLetter"/>
      <w:lvlText w:val="(%1)"/>
      <w:lvlJc w:val="left"/>
      <w:pPr>
        <w:ind w:left="360" w:hanging="360"/>
      </w:pPr>
      <w:rPr>
        <w:rFonts w:cs="Times New Roman" w:hint="default"/>
        <w:b w:val="0"/>
        <w:bCs w:val="0"/>
        <w:i w:val="0"/>
        <w:iCs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572B6062"/>
    <w:multiLevelType w:val="hybridMultilevel"/>
    <w:tmpl w:val="20666EAC"/>
    <w:lvl w:ilvl="0" w:tplc="BBECDEBE">
      <w:start w:val="1"/>
      <w:numFmt w:val="lowerLetter"/>
      <w:lvlText w:val="(%1)"/>
      <w:lvlJc w:val="left"/>
      <w:pPr>
        <w:tabs>
          <w:tab w:val="num" w:pos="1125"/>
        </w:tabs>
        <w:ind w:left="1125" w:hanging="1005"/>
      </w:pPr>
      <w:rPr>
        <w:rFonts w:hint="default"/>
      </w:rPr>
    </w:lvl>
    <w:lvl w:ilvl="1" w:tplc="04090019" w:tentative="1">
      <w:start w:val="1"/>
      <w:numFmt w:val="lowerLetter"/>
      <w:lvlText w:val="%2."/>
      <w:lvlJc w:val="left"/>
      <w:pPr>
        <w:tabs>
          <w:tab w:val="num" w:pos="1137"/>
        </w:tabs>
        <w:ind w:left="1137" w:hanging="360"/>
      </w:pPr>
    </w:lvl>
    <w:lvl w:ilvl="2" w:tplc="0409001B" w:tentative="1">
      <w:start w:val="1"/>
      <w:numFmt w:val="lowerRoman"/>
      <w:lvlText w:val="%3."/>
      <w:lvlJc w:val="right"/>
      <w:pPr>
        <w:tabs>
          <w:tab w:val="num" w:pos="1857"/>
        </w:tabs>
        <w:ind w:left="1857" w:hanging="180"/>
      </w:pPr>
    </w:lvl>
    <w:lvl w:ilvl="3" w:tplc="0409000F" w:tentative="1">
      <w:start w:val="1"/>
      <w:numFmt w:val="decimal"/>
      <w:lvlText w:val="%4."/>
      <w:lvlJc w:val="left"/>
      <w:pPr>
        <w:tabs>
          <w:tab w:val="num" w:pos="2577"/>
        </w:tabs>
        <w:ind w:left="2577" w:hanging="360"/>
      </w:pPr>
    </w:lvl>
    <w:lvl w:ilvl="4" w:tplc="04090019" w:tentative="1">
      <w:start w:val="1"/>
      <w:numFmt w:val="lowerLetter"/>
      <w:lvlText w:val="%5."/>
      <w:lvlJc w:val="left"/>
      <w:pPr>
        <w:tabs>
          <w:tab w:val="num" w:pos="3297"/>
        </w:tabs>
        <w:ind w:left="3297" w:hanging="360"/>
      </w:pPr>
    </w:lvl>
    <w:lvl w:ilvl="5" w:tplc="0409001B" w:tentative="1">
      <w:start w:val="1"/>
      <w:numFmt w:val="lowerRoman"/>
      <w:lvlText w:val="%6."/>
      <w:lvlJc w:val="right"/>
      <w:pPr>
        <w:tabs>
          <w:tab w:val="num" w:pos="4017"/>
        </w:tabs>
        <w:ind w:left="4017" w:hanging="180"/>
      </w:pPr>
    </w:lvl>
    <w:lvl w:ilvl="6" w:tplc="0409000F" w:tentative="1">
      <w:start w:val="1"/>
      <w:numFmt w:val="decimal"/>
      <w:lvlText w:val="%7."/>
      <w:lvlJc w:val="left"/>
      <w:pPr>
        <w:tabs>
          <w:tab w:val="num" w:pos="4737"/>
        </w:tabs>
        <w:ind w:left="4737" w:hanging="360"/>
      </w:pPr>
    </w:lvl>
    <w:lvl w:ilvl="7" w:tplc="04090019" w:tentative="1">
      <w:start w:val="1"/>
      <w:numFmt w:val="lowerLetter"/>
      <w:lvlText w:val="%8."/>
      <w:lvlJc w:val="left"/>
      <w:pPr>
        <w:tabs>
          <w:tab w:val="num" w:pos="5457"/>
        </w:tabs>
        <w:ind w:left="5457" w:hanging="360"/>
      </w:pPr>
    </w:lvl>
    <w:lvl w:ilvl="8" w:tplc="0409001B" w:tentative="1">
      <w:start w:val="1"/>
      <w:numFmt w:val="lowerRoman"/>
      <w:lvlText w:val="%9."/>
      <w:lvlJc w:val="right"/>
      <w:pPr>
        <w:tabs>
          <w:tab w:val="num" w:pos="6177"/>
        </w:tabs>
        <w:ind w:left="6177" w:hanging="180"/>
      </w:pPr>
    </w:lvl>
  </w:abstractNum>
  <w:abstractNum w:abstractNumId="37">
    <w:nsid w:val="5C6F451C"/>
    <w:multiLevelType w:val="hybridMultilevel"/>
    <w:tmpl w:val="106AFE40"/>
    <w:lvl w:ilvl="0" w:tplc="FFFFFFFF">
      <w:start w:val="1"/>
      <w:numFmt w:val="decimal"/>
      <w:lvlText w:val="%1."/>
      <w:lvlJc w:val="left"/>
      <w:pPr>
        <w:tabs>
          <w:tab w:val="num" w:pos="890"/>
        </w:tabs>
        <w:ind w:left="89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61E60BA3"/>
    <w:multiLevelType w:val="multilevel"/>
    <w:tmpl w:val="315ACC9C"/>
    <w:lvl w:ilvl="0">
      <w:start w:val="1"/>
      <w:numFmt w:val="lowerLetter"/>
      <w:lvlText w:val="(%1)"/>
      <w:lvlJc w:val="left"/>
      <w:pPr>
        <w:ind w:left="360" w:hanging="360"/>
      </w:pPr>
      <w:rPr>
        <w:rFonts w:cs="Times New Roman" w:hint="default"/>
        <w:b w:val="0"/>
        <w:bCs w:val="0"/>
        <w:i w:val="0"/>
        <w:iCs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6B742B0"/>
    <w:multiLevelType w:val="hybridMultilevel"/>
    <w:tmpl w:val="315ACC9C"/>
    <w:lvl w:ilvl="0" w:tplc="3C7E3152">
      <w:start w:val="1"/>
      <w:numFmt w:val="lowerLetter"/>
      <w:lvlText w:val="(%1)"/>
      <w:lvlJc w:val="left"/>
      <w:pPr>
        <w:ind w:left="360" w:hanging="360"/>
      </w:pPr>
      <w:rPr>
        <w:rFonts w:cs="Times New Roman"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9FC4442"/>
    <w:multiLevelType w:val="hybridMultilevel"/>
    <w:tmpl w:val="CA5807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A68645D"/>
    <w:multiLevelType w:val="hybridMultilevel"/>
    <w:tmpl w:val="FF62E83E"/>
    <w:lvl w:ilvl="0" w:tplc="B686BA84">
      <w:numFmt w:val="bullet"/>
      <w:lvlText w:val="•"/>
      <w:lvlJc w:val="left"/>
      <w:pPr>
        <w:ind w:left="1500" w:hanging="1140"/>
      </w:pPr>
      <w:rPr>
        <w:rFonts w:ascii="Arial" w:eastAsia="Arial" w:hAnsi="Arial" w:cs="Arial" w:hint="default"/>
        <w:b/>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2B3EDB"/>
    <w:multiLevelType w:val="hybridMultilevel"/>
    <w:tmpl w:val="59707F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51C124D"/>
    <w:multiLevelType w:val="hybridMultilevel"/>
    <w:tmpl w:val="465EDB06"/>
    <w:lvl w:ilvl="0" w:tplc="B1801378">
      <w:start w:val="1"/>
      <w:numFmt w:val="decimal"/>
      <w:lvlText w:val="%1."/>
      <w:lvlJc w:val="left"/>
      <w:pPr>
        <w:tabs>
          <w:tab w:val="num" w:pos="360"/>
        </w:tabs>
        <w:ind w:left="360" w:hanging="360"/>
      </w:pPr>
      <w:rPr>
        <w:rFonts w:hint="default"/>
        <w:b w:val="0"/>
        <w:bCs w:val="0"/>
        <w:i w:val="0"/>
        <w:iCs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AE73CE1"/>
    <w:multiLevelType w:val="hybridMultilevel"/>
    <w:tmpl w:val="925EAF82"/>
    <w:lvl w:ilvl="0" w:tplc="1F208DE2">
      <w:start w:val="1"/>
      <w:numFmt w:val="lowerLetter"/>
      <w:lvlText w:val="(%1)"/>
      <w:lvlJc w:val="left"/>
      <w:pPr>
        <w:tabs>
          <w:tab w:val="num" w:pos="1320"/>
        </w:tabs>
        <w:ind w:left="13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EF306A9"/>
    <w:multiLevelType w:val="hybridMultilevel"/>
    <w:tmpl w:val="9D30BFA0"/>
    <w:lvl w:ilvl="0" w:tplc="FFFFFFFF">
      <w:start w:val="1"/>
      <w:numFmt w:val="upperLetter"/>
      <w:lvlText w:val="%1."/>
      <w:lvlJc w:val="left"/>
      <w:pPr>
        <w:tabs>
          <w:tab w:val="num" w:pos="1080"/>
        </w:tabs>
        <w:ind w:left="1080" w:hanging="720"/>
      </w:pPr>
      <w:rPr>
        <w:rFonts w:cs="Arial" w:hint="default"/>
        <w:b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45"/>
  </w:num>
  <w:num w:numId="3">
    <w:abstractNumId w:val="27"/>
  </w:num>
  <w:num w:numId="4">
    <w:abstractNumId w:val="37"/>
  </w:num>
  <w:num w:numId="5">
    <w:abstractNumId w:val="16"/>
  </w:num>
  <w:num w:numId="6">
    <w:abstractNumId w:val="21"/>
  </w:num>
  <w:num w:numId="7">
    <w:abstractNumId w:val="17"/>
  </w:num>
  <w:num w:numId="8">
    <w:abstractNumId w:val="30"/>
  </w:num>
  <w:num w:numId="9">
    <w:abstractNumId w:val="20"/>
  </w:num>
  <w:num w:numId="10">
    <w:abstractNumId w:val="19"/>
  </w:num>
  <w:num w:numId="11">
    <w:abstractNumId w:val="36"/>
  </w:num>
  <w:num w:numId="12">
    <w:abstractNumId w:val="11"/>
  </w:num>
  <w:num w:numId="13">
    <w:abstractNumId w:val="24"/>
  </w:num>
  <w:num w:numId="14">
    <w:abstractNumId w:val="40"/>
  </w:num>
  <w:num w:numId="15">
    <w:abstractNumId w:val="18"/>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42"/>
  </w:num>
  <w:num w:numId="27">
    <w:abstractNumId w:val="31"/>
  </w:num>
  <w:num w:numId="28">
    <w:abstractNumId w:val="22"/>
  </w:num>
  <w:num w:numId="29">
    <w:abstractNumId w:val="32"/>
  </w:num>
  <w:num w:numId="30">
    <w:abstractNumId w:val="33"/>
  </w:num>
  <w:num w:numId="31">
    <w:abstractNumId w:val="14"/>
  </w:num>
  <w:num w:numId="32">
    <w:abstractNumId w:val="39"/>
  </w:num>
  <w:num w:numId="33">
    <w:abstractNumId w:val="38"/>
  </w:num>
  <w:num w:numId="34">
    <w:abstractNumId w:val="23"/>
  </w:num>
  <w:num w:numId="35">
    <w:abstractNumId w:val="26"/>
  </w:num>
  <w:num w:numId="36">
    <w:abstractNumId w:val="43"/>
  </w:num>
  <w:num w:numId="37">
    <w:abstractNumId w:val="35"/>
  </w:num>
  <w:num w:numId="38">
    <w:abstractNumId w:val="12"/>
  </w:num>
  <w:num w:numId="39">
    <w:abstractNumId w:val="13"/>
  </w:num>
  <w:num w:numId="40">
    <w:abstractNumId w:val="15"/>
  </w:num>
  <w:num w:numId="41">
    <w:abstractNumId w:val="10"/>
  </w:num>
  <w:num w:numId="42">
    <w:abstractNumId w:val="25"/>
  </w:num>
  <w:num w:numId="43">
    <w:abstractNumId w:val="41"/>
  </w:num>
  <w:num w:numId="44">
    <w:abstractNumId w:val="29"/>
  </w:num>
  <w:num w:numId="45">
    <w:abstractNumId w:val="44"/>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1134"/>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B1F"/>
    <w:rsid w:val="0004508E"/>
    <w:rsid w:val="000573AD"/>
    <w:rsid w:val="00083847"/>
    <w:rsid w:val="00090CEA"/>
    <w:rsid w:val="000F6F5A"/>
    <w:rsid w:val="00111BFD"/>
    <w:rsid w:val="00123140"/>
    <w:rsid w:val="001B1C93"/>
    <w:rsid w:val="001D6302"/>
    <w:rsid w:val="0020095E"/>
    <w:rsid w:val="002304DE"/>
    <w:rsid w:val="002E3FAD"/>
    <w:rsid w:val="003069E9"/>
    <w:rsid w:val="00321B7B"/>
    <w:rsid w:val="003332C8"/>
    <w:rsid w:val="00355878"/>
    <w:rsid w:val="00394A05"/>
    <w:rsid w:val="00397880"/>
    <w:rsid w:val="004918C5"/>
    <w:rsid w:val="005178C9"/>
    <w:rsid w:val="005E383B"/>
    <w:rsid w:val="00615AB0"/>
    <w:rsid w:val="006A6FEC"/>
    <w:rsid w:val="007D0864"/>
    <w:rsid w:val="007F2B3B"/>
    <w:rsid w:val="0083749A"/>
    <w:rsid w:val="008A6EA3"/>
    <w:rsid w:val="008E1E4A"/>
    <w:rsid w:val="008E4437"/>
    <w:rsid w:val="009062E0"/>
    <w:rsid w:val="00964E1D"/>
    <w:rsid w:val="009C4C04"/>
    <w:rsid w:val="00A60FE6"/>
    <w:rsid w:val="00A761C0"/>
    <w:rsid w:val="00A84D78"/>
    <w:rsid w:val="00AE334C"/>
    <w:rsid w:val="00AF638A"/>
    <w:rsid w:val="00B009AA"/>
    <w:rsid w:val="00B056E7"/>
    <w:rsid w:val="00B10035"/>
    <w:rsid w:val="00B34626"/>
    <w:rsid w:val="00B72B4D"/>
    <w:rsid w:val="00BC1457"/>
    <w:rsid w:val="00C13EEC"/>
    <w:rsid w:val="00C177E5"/>
    <w:rsid w:val="00C416F1"/>
    <w:rsid w:val="00C42C95"/>
    <w:rsid w:val="00C720A4"/>
    <w:rsid w:val="00CA7330"/>
    <w:rsid w:val="00CD1FF4"/>
    <w:rsid w:val="00D03D22"/>
    <w:rsid w:val="00D169BB"/>
    <w:rsid w:val="00D403B4"/>
    <w:rsid w:val="00D605E7"/>
    <w:rsid w:val="00D93F68"/>
    <w:rsid w:val="00DB5ADE"/>
    <w:rsid w:val="00DE3D41"/>
    <w:rsid w:val="00DF7B1F"/>
    <w:rsid w:val="00E34536"/>
    <w:rsid w:val="00ED76C3"/>
    <w:rsid w:val="00FE645D"/>
  </w:rsids>
  <m:mathPr>
    <m:mathFont m:val="Cambria Math"/>
    <m:brkBin m:val="before"/>
    <m:brkBinSub m:val="--"/>
    <m:smallFrac m:val="0"/>
    <m:dispDef m:val="0"/>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next w:val="WMOBodyText"/>
    <w:qFormat/>
    <w:rsid w:val="003C2100"/>
    <w:pPr>
      <w:tabs>
        <w:tab w:val="left" w:pos="1134"/>
      </w:tabs>
      <w:jc w:val="both"/>
    </w:pPr>
    <w:rPr>
      <w:rFonts w:ascii="Arial" w:eastAsia="Arial" w:hAnsi="Arial" w:cs="Arial"/>
      <w:sz w:val="22"/>
      <w:lang w:val="en-GB" w:eastAsia="en-US"/>
    </w:rPr>
  </w:style>
  <w:style w:type="paragraph" w:styleId="Heading1">
    <w:name w:val="heading 1"/>
    <w:basedOn w:val="Normal"/>
    <w:next w:val="Normal"/>
    <w:link w:val="Heading1Char"/>
    <w:qFormat/>
    <w:rsid w:val="00C13EEC"/>
    <w:pPr>
      <w:keepNext/>
      <w:keepLines/>
      <w:spacing w:after="120"/>
      <w:jc w:val="center"/>
      <w:outlineLvl w:val="0"/>
    </w:pPr>
    <w:rPr>
      <w:b/>
      <w:bCs/>
      <w:caps/>
      <w:kern w:val="32"/>
      <w:sz w:val="28"/>
      <w:szCs w:val="32"/>
      <w:lang w:eastAsia="zh-TW"/>
    </w:rPr>
  </w:style>
  <w:style w:type="paragraph" w:styleId="Heading2">
    <w:name w:val="heading 2"/>
    <w:basedOn w:val="Normal"/>
    <w:next w:val="Normal"/>
    <w:link w:val="Heading2Char"/>
    <w:qFormat/>
    <w:rsid w:val="00C13EEC"/>
    <w:pPr>
      <w:keepNext/>
      <w:keepLines/>
      <w:spacing w:before="360"/>
      <w:ind w:left="1134" w:hanging="1134"/>
      <w:jc w:val="left"/>
      <w:outlineLvl w:val="1"/>
    </w:pPr>
    <w:rPr>
      <w:b/>
      <w:bCs/>
      <w:iCs/>
      <w:caps/>
      <w:szCs w:val="22"/>
      <w:lang w:eastAsia="zh-TW"/>
    </w:rPr>
  </w:style>
  <w:style w:type="paragraph" w:styleId="Heading3">
    <w:name w:val="heading 3"/>
    <w:basedOn w:val="Normal"/>
    <w:next w:val="Normal"/>
    <w:qFormat/>
    <w:rsid w:val="00321B7B"/>
    <w:pPr>
      <w:keepNext/>
      <w:keepLines/>
      <w:spacing w:before="360"/>
      <w:ind w:left="1134" w:hanging="1134"/>
      <w:jc w:val="left"/>
      <w:outlineLvl w:val="2"/>
    </w:pPr>
    <w:rPr>
      <w:b/>
      <w:bCs/>
      <w:szCs w:val="22"/>
      <w:lang w:eastAsia="zh-TW"/>
    </w:rPr>
  </w:style>
  <w:style w:type="paragraph" w:styleId="Heading4">
    <w:name w:val="heading 4"/>
    <w:basedOn w:val="Normal"/>
    <w:next w:val="Normal"/>
    <w:link w:val="Heading4Char"/>
    <w:qFormat/>
    <w:rsid w:val="00321B7B"/>
    <w:pPr>
      <w:keepNext/>
      <w:keepLines/>
      <w:spacing w:before="360"/>
      <w:ind w:left="1134" w:hanging="1134"/>
      <w:outlineLvl w:val="3"/>
    </w:pPr>
    <w:rPr>
      <w:b/>
      <w:i/>
      <w:lang w:eastAsia="zh-TW"/>
    </w:rPr>
  </w:style>
  <w:style w:type="paragraph" w:styleId="Heading5">
    <w:name w:val="heading 5"/>
    <w:basedOn w:val="Normal"/>
    <w:next w:val="Normal"/>
    <w:qFormat/>
    <w:rsid w:val="00321B7B"/>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51C3F"/>
    <w:pPr>
      <w:tabs>
        <w:tab w:val="center" w:pos="4153"/>
        <w:tab w:val="right" w:pos="8306"/>
      </w:tabs>
      <w:jc w:val="center"/>
    </w:pPr>
    <w:rPr>
      <w:sz w:val="20"/>
      <w:lang w:val="fr-FR"/>
    </w:r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C13EEC"/>
    <w:rPr>
      <w:rFonts w:ascii="Arial" w:eastAsia="Arial" w:hAnsi="Arial" w:cs="Arial"/>
      <w:b/>
      <w:bCs/>
      <w:iCs/>
      <w:caps/>
      <w:sz w:val="22"/>
      <w:szCs w:val="22"/>
      <w:lang w:val="en-GB"/>
    </w:rPr>
  </w:style>
  <w:style w:type="paragraph" w:styleId="Footer">
    <w:name w:val="footer"/>
    <w:basedOn w:val="Normal"/>
    <w:rsid w:val="008A71EB"/>
    <w:pPr>
      <w:tabs>
        <w:tab w:val="center" w:pos="4320"/>
        <w:tab w:val="right" w:pos="8640"/>
      </w:tabs>
    </w:pPr>
  </w:style>
  <w:style w:type="paragraph" w:styleId="BalloonText">
    <w:name w:val="Balloon Text"/>
    <w:basedOn w:val="Normal"/>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C13EEC"/>
    <w:pPr>
      <w:spacing w:before="280"/>
      <w:ind w:left="0" w:firstLine="0"/>
      <w:jc w:val="left"/>
    </w:pPr>
  </w:style>
  <w:style w:type="paragraph" w:customStyle="1" w:styleId="Comment">
    <w:name w:val="Comment"/>
    <w:basedOn w:val="Normal"/>
    <w:next w:val="WMOBodyText"/>
    <w:rsid w:val="00ED771C"/>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basedOn w:val="Normal"/>
    <w:link w:val="WMOBodyTextCharChar"/>
    <w:uiPriority w:val="99"/>
    <w:rsid w:val="00C13EEC"/>
    <w:pPr>
      <w:spacing w:before="240"/>
      <w:jc w:val="left"/>
    </w:pPr>
    <w:rPr>
      <w:szCs w:val="22"/>
      <w:lang w:eastAsia="zh-TW"/>
    </w:rPr>
  </w:style>
  <w:style w:type="paragraph" w:customStyle="1" w:styleId="WMOList1">
    <w:name w:val="WMO_List1"/>
    <w:basedOn w:val="Normal"/>
    <w:rsid w:val="00C13EEC"/>
    <w:pPr>
      <w:spacing w:before="240"/>
      <w:ind w:left="1134" w:hanging="1134"/>
      <w:jc w:val="left"/>
    </w:pPr>
    <w:rPr>
      <w:szCs w:val="22"/>
      <w:lang w:eastAsia="zh-TW"/>
    </w:rPr>
  </w:style>
  <w:style w:type="paragraph" w:customStyle="1" w:styleId="WMOList2">
    <w:name w:val="WMO_List2"/>
    <w:basedOn w:val="Normal"/>
    <w:rsid w:val="00C13EEC"/>
    <w:pPr>
      <w:tabs>
        <w:tab w:val="left" w:pos="1701"/>
      </w:tabs>
      <w:spacing w:before="240"/>
      <w:ind w:left="1701" w:hanging="567"/>
      <w:jc w:val="left"/>
    </w:pPr>
    <w:rPr>
      <w:szCs w:val="22"/>
      <w:lang w:eastAsia="zh-TW"/>
    </w:rPr>
  </w:style>
  <w:style w:type="paragraph" w:customStyle="1" w:styleId="WMOSubTitle2">
    <w:name w:val="WMO_SubTitle2"/>
    <w:basedOn w:val="Heading5"/>
    <w:next w:val="WMOBodyText"/>
    <w:rsid w:val="00C13EEC"/>
    <w:pPr>
      <w:keepNext/>
      <w:keepLines/>
      <w:tabs>
        <w:tab w:val="clear" w:pos="1080"/>
      </w:tabs>
      <w:spacing w:before="280"/>
      <w:ind w:left="0" w:firstLine="0"/>
      <w:jc w:val="left"/>
    </w:pPr>
  </w:style>
  <w:style w:type="paragraph" w:styleId="BodyText0">
    <w:name w:val="Body Text"/>
    <w:basedOn w:val="Normal"/>
    <w:rsid w:val="003B7252"/>
    <w:pPr>
      <w:tabs>
        <w:tab w:val="clear" w:pos="1134"/>
        <w:tab w:val="left" w:pos="1140"/>
      </w:tabs>
      <w:jc w:val="center"/>
    </w:pPr>
    <w:rPr>
      <w:rFonts w:eastAsia="SimSun"/>
      <w:b/>
      <w:bCs/>
      <w:sz w:val="24"/>
      <w:szCs w:val="24"/>
      <w:lang w:val="en-US" w:eastAsia="zh-CN"/>
    </w:rPr>
  </w:style>
  <w:style w:type="character" w:styleId="FootnoteReference">
    <w:name w:val="footnote reference"/>
    <w:basedOn w:val="DefaultParagraphFont"/>
    <w:semiHidden/>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basedOn w:val="Normal"/>
    <w:semiHidden/>
    <w:rsid w:val="00FC3538"/>
    <w:pPr>
      <w:jc w:val="left"/>
    </w:pPr>
    <w:rPr>
      <w:sz w:val="20"/>
    </w:rPr>
  </w:style>
  <w:style w:type="character" w:styleId="CommentReference">
    <w:name w:val="annotation reference"/>
    <w:basedOn w:val="DefaultParagraphFont"/>
    <w:semiHidden/>
    <w:rsid w:val="00DD35CC"/>
    <w:rPr>
      <w:sz w:val="16"/>
      <w:szCs w:val="16"/>
    </w:rPr>
  </w:style>
  <w:style w:type="paragraph" w:styleId="CommentText">
    <w:name w:val="annotation text"/>
    <w:basedOn w:val="Normal"/>
    <w:semiHidden/>
    <w:rsid w:val="00DD35CC"/>
    <w:rPr>
      <w:sz w:val="20"/>
    </w:rPr>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pPr>
      <w:ind w:left="0" w:firstLine="0"/>
      <w:jc w:val="center"/>
    </w:pPr>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C13EEC"/>
    <w:rPr>
      <w:rFonts w:ascii="Arial" w:eastAsia="Arial" w:hAnsi="Arial" w:cs="Arial"/>
      <w:b/>
      <w:bCs/>
      <w:caps/>
      <w:kern w:val="32"/>
      <w:sz w:val="28"/>
      <w:szCs w:val="32"/>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uiPriority w:val="99"/>
    <w:rsid w:val="00C13EEC"/>
    <w:rPr>
      <w:rFonts w:ascii="Arial" w:eastAsia="Arial" w:hAnsi="Arial" w:cs="Arial"/>
      <w:sz w:val="22"/>
      <w:szCs w:val="22"/>
      <w:lang w:val="en-GB"/>
    </w:rPr>
  </w:style>
  <w:style w:type="table" w:styleId="TableGrid">
    <w:name w:val="Table Grid"/>
    <w:basedOn w:val="TableNormal"/>
    <w:rsid w:val="00E47C1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321B7B"/>
    <w:rPr>
      <w:rFonts w:ascii="Arial" w:eastAsia="Arial" w:hAnsi="Arial" w:cs="Arial"/>
      <w:b/>
      <w:i/>
      <w:sz w:val="22"/>
      <w:lang w:val="en-GB"/>
    </w:rPr>
  </w:style>
  <w:style w:type="paragraph" w:customStyle="1" w:styleId="WMOList3">
    <w:name w:val="WMO_List3"/>
    <w:basedOn w:val="WMOList2"/>
    <w:rsid w:val="00C13EEC"/>
    <w:pPr>
      <w:tabs>
        <w:tab w:val="clear" w:pos="1134"/>
        <w:tab w:val="left" w:pos="2268"/>
        <w:tab w:val="left" w:pos="2310"/>
      </w:tabs>
      <w:ind w:left="2268"/>
    </w:pPr>
  </w:style>
  <w:style w:type="paragraph" w:customStyle="1" w:styleId="WMOResList1">
    <w:name w:val="WMO_ResList1"/>
    <w:basedOn w:val="WMOList1"/>
    <w:rsid w:val="00C13EEC"/>
    <w:pPr>
      <w:tabs>
        <w:tab w:val="clear" w:pos="1134"/>
        <w:tab w:val="left" w:pos="567"/>
      </w:tabs>
      <w:ind w:left="567" w:hanging="567"/>
    </w:pPr>
  </w:style>
  <w:style w:type="paragraph" w:customStyle="1" w:styleId="WMOResList2">
    <w:name w:val="WMO_ResList2"/>
    <w:basedOn w:val="WMOResList1"/>
    <w:rsid w:val="00C13EEC"/>
    <w:pPr>
      <w:tabs>
        <w:tab w:val="clear" w:pos="567"/>
        <w:tab w:val="left" w:pos="1134"/>
      </w:tabs>
      <w:ind w:left="1134"/>
    </w:pPr>
  </w:style>
  <w:style w:type="paragraph" w:customStyle="1" w:styleId="WMOResList3">
    <w:name w:val="WMO_ResList3"/>
    <w:basedOn w:val="WMOResList1"/>
    <w:rsid w:val="00C13EEC"/>
    <w:pPr>
      <w:tabs>
        <w:tab w:val="clear" w:pos="567"/>
        <w:tab w:val="left" w:pos="1701"/>
      </w:tabs>
      <w:ind w:left="1701"/>
    </w:pPr>
  </w:style>
  <w:style w:type="paragraph" w:customStyle="1" w:styleId="Heading2Centered">
    <w:name w:val="Heading 2 + Centered"/>
    <w:aliases w:val="Before:  0 cm,First line:  0 cm + Not All caps"/>
    <w:basedOn w:val="Heading2"/>
    <w:link w:val="Heading2CenteredChar"/>
    <w:rsid w:val="00C13EEC"/>
    <w:pPr>
      <w:ind w:left="0" w:firstLine="0"/>
      <w:jc w:val="center"/>
    </w:pPr>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sz w:val="22"/>
      <w:szCs w:val="22"/>
      <w:lang w:val="en-GB"/>
    </w:rPr>
  </w:style>
  <w:style w:type="paragraph" w:styleId="Date">
    <w:name w:val="Date"/>
    <w:basedOn w:val="Normal"/>
    <w:next w:val="Normal"/>
    <w:link w:val="DateChar"/>
    <w:rsid w:val="00B34626"/>
  </w:style>
  <w:style w:type="character" w:customStyle="1" w:styleId="DateChar">
    <w:name w:val="Date Char"/>
    <w:basedOn w:val="DefaultParagraphFont"/>
    <w:link w:val="Date"/>
    <w:rsid w:val="00B34626"/>
    <w:rPr>
      <w:rFonts w:ascii="Arial" w:eastAsia="Arial" w:hAnsi="Arial" w:cs="Arial"/>
      <w:sz w:val="22"/>
      <w:lang w:val="en-GB" w:eastAsia="en-US"/>
    </w:rPr>
  </w:style>
  <w:style w:type="paragraph" w:styleId="ListParagraph">
    <w:name w:val="List Paragraph"/>
    <w:basedOn w:val="Normal"/>
    <w:qFormat/>
    <w:rsid w:val="00A761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next w:val="WMOBodyText"/>
    <w:qFormat/>
    <w:rsid w:val="003C2100"/>
    <w:pPr>
      <w:tabs>
        <w:tab w:val="left" w:pos="1134"/>
      </w:tabs>
      <w:jc w:val="both"/>
    </w:pPr>
    <w:rPr>
      <w:rFonts w:ascii="Arial" w:eastAsia="Arial" w:hAnsi="Arial" w:cs="Arial"/>
      <w:sz w:val="22"/>
      <w:lang w:val="en-GB" w:eastAsia="en-US"/>
    </w:rPr>
  </w:style>
  <w:style w:type="paragraph" w:styleId="Heading1">
    <w:name w:val="heading 1"/>
    <w:basedOn w:val="Normal"/>
    <w:next w:val="Normal"/>
    <w:link w:val="Heading1Char"/>
    <w:qFormat/>
    <w:rsid w:val="00C13EEC"/>
    <w:pPr>
      <w:keepNext/>
      <w:keepLines/>
      <w:spacing w:after="120"/>
      <w:jc w:val="center"/>
      <w:outlineLvl w:val="0"/>
    </w:pPr>
    <w:rPr>
      <w:b/>
      <w:bCs/>
      <w:caps/>
      <w:kern w:val="32"/>
      <w:sz w:val="28"/>
      <w:szCs w:val="32"/>
      <w:lang w:eastAsia="zh-TW"/>
    </w:rPr>
  </w:style>
  <w:style w:type="paragraph" w:styleId="Heading2">
    <w:name w:val="heading 2"/>
    <w:basedOn w:val="Normal"/>
    <w:next w:val="Normal"/>
    <w:link w:val="Heading2Char"/>
    <w:qFormat/>
    <w:rsid w:val="00C13EEC"/>
    <w:pPr>
      <w:keepNext/>
      <w:keepLines/>
      <w:spacing w:before="360"/>
      <w:ind w:left="1134" w:hanging="1134"/>
      <w:jc w:val="left"/>
      <w:outlineLvl w:val="1"/>
    </w:pPr>
    <w:rPr>
      <w:b/>
      <w:bCs/>
      <w:iCs/>
      <w:caps/>
      <w:szCs w:val="22"/>
      <w:lang w:eastAsia="zh-TW"/>
    </w:rPr>
  </w:style>
  <w:style w:type="paragraph" w:styleId="Heading3">
    <w:name w:val="heading 3"/>
    <w:basedOn w:val="Normal"/>
    <w:next w:val="Normal"/>
    <w:qFormat/>
    <w:rsid w:val="00321B7B"/>
    <w:pPr>
      <w:keepNext/>
      <w:keepLines/>
      <w:spacing w:before="360"/>
      <w:ind w:left="1134" w:hanging="1134"/>
      <w:jc w:val="left"/>
      <w:outlineLvl w:val="2"/>
    </w:pPr>
    <w:rPr>
      <w:b/>
      <w:bCs/>
      <w:szCs w:val="22"/>
      <w:lang w:eastAsia="zh-TW"/>
    </w:rPr>
  </w:style>
  <w:style w:type="paragraph" w:styleId="Heading4">
    <w:name w:val="heading 4"/>
    <w:basedOn w:val="Normal"/>
    <w:next w:val="Normal"/>
    <w:link w:val="Heading4Char"/>
    <w:qFormat/>
    <w:rsid w:val="00321B7B"/>
    <w:pPr>
      <w:keepNext/>
      <w:keepLines/>
      <w:spacing w:before="360"/>
      <w:ind w:left="1134" w:hanging="1134"/>
      <w:outlineLvl w:val="3"/>
    </w:pPr>
    <w:rPr>
      <w:b/>
      <w:i/>
      <w:lang w:eastAsia="zh-TW"/>
    </w:rPr>
  </w:style>
  <w:style w:type="paragraph" w:styleId="Heading5">
    <w:name w:val="heading 5"/>
    <w:basedOn w:val="Normal"/>
    <w:next w:val="Normal"/>
    <w:qFormat/>
    <w:rsid w:val="00321B7B"/>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51C3F"/>
    <w:pPr>
      <w:tabs>
        <w:tab w:val="center" w:pos="4153"/>
        <w:tab w:val="right" w:pos="8306"/>
      </w:tabs>
      <w:jc w:val="center"/>
    </w:pPr>
    <w:rPr>
      <w:sz w:val="20"/>
      <w:lang w:val="fr-FR"/>
    </w:r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C13EEC"/>
    <w:rPr>
      <w:rFonts w:ascii="Arial" w:eastAsia="Arial" w:hAnsi="Arial" w:cs="Arial"/>
      <w:b/>
      <w:bCs/>
      <w:iCs/>
      <w:caps/>
      <w:sz w:val="22"/>
      <w:szCs w:val="22"/>
      <w:lang w:val="en-GB"/>
    </w:rPr>
  </w:style>
  <w:style w:type="paragraph" w:styleId="Footer">
    <w:name w:val="footer"/>
    <w:basedOn w:val="Normal"/>
    <w:rsid w:val="008A71EB"/>
    <w:pPr>
      <w:tabs>
        <w:tab w:val="center" w:pos="4320"/>
        <w:tab w:val="right" w:pos="8640"/>
      </w:tabs>
    </w:pPr>
  </w:style>
  <w:style w:type="paragraph" w:styleId="BalloonText">
    <w:name w:val="Balloon Text"/>
    <w:basedOn w:val="Normal"/>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C13EEC"/>
    <w:pPr>
      <w:spacing w:before="280"/>
      <w:ind w:left="0" w:firstLine="0"/>
      <w:jc w:val="left"/>
    </w:pPr>
  </w:style>
  <w:style w:type="paragraph" w:customStyle="1" w:styleId="Comment">
    <w:name w:val="Comment"/>
    <w:basedOn w:val="Normal"/>
    <w:next w:val="WMOBodyText"/>
    <w:rsid w:val="00ED771C"/>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basedOn w:val="Normal"/>
    <w:link w:val="WMOBodyTextCharChar"/>
    <w:uiPriority w:val="99"/>
    <w:rsid w:val="00C13EEC"/>
    <w:pPr>
      <w:spacing w:before="240"/>
      <w:jc w:val="left"/>
    </w:pPr>
    <w:rPr>
      <w:szCs w:val="22"/>
      <w:lang w:eastAsia="zh-TW"/>
    </w:rPr>
  </w:style>
  <w:style w:type="paragraph" w:customStyle="1" w:styleId="WMOList1">
    <w:name w:val="WMO_List1"/>
    <w:basedOn w:val="Normal"/>
    <w:rsid w:val="00C13EEC"/>
    <w:pPr>
      <w:spacing w:before="240"/>
      <w:ind w:left="1134" w:hanging="1134"/>
      <w:jc w:val="left"/>
    </w:pPr>
    <w:rPr>
      <w:szCs w:val="22"/>
      <w:lang w:eastAsia="zh-TW"/>
    </w:rPr>
  </w:style>
  <w:style w:type="paragraph" w:customStyle="1" w:styleId="WMOList2">
    <w:name w:val="WMO_List2"/>
    <w:basedOn w:val="Normal"/>
    <w:rsid w:val="00C13EEC"/>
    <w:pPr>
      <w:tabs>
        <w:tab w:val="left" w:pos="1701"/>
      </w:tabs>
      <w:spacing w:before="240"/>
      <w:ind w:left="1701" w:hanging="567"/>
      <w:jc w:val="left"/>
    </w:pPr>
    <w:rPr>
      <w:szCs w:val="22"/>
      <w:lang w:eastAsia="zh-TW"/>
    </w:rPr>
  </w:style>
  <w:style w:type="paragraph" w:customStyle="1" w:styleId="WMOSubTitle2">
    <w:name w:val="WMO_SubTitle2"/>
    <w:basedOn w:val="Heading5"/>
    <w:next w:val="WMOBodyText"/>
    <w:rsid w:val="00C13EEC"/>
    <w:pPr>
      <w:keepNext/>
      <w:keepLines/>
      <w:tabs>
        <w:tab w:val="clear" w:pos="1080"/>
      </w:tabs>
      <w:spacing w:before="280"/>
      <w:ind w:left="0" w:firstLine="0"/>
      <w:jc w:val="left"/>
    </w:pPr>
  </w:style>
  <w:style w:type="paragraph" w:styleId="BodyText0">
    <w:name w:val="Body Text"/>
    <w:basedOn w:val="Normal"/>
    <w:rsid w:val="003B7252"/>
    <w:pPr>
      <w:tabs>
        <w:tab w:val="clear" w:pos="1134"/>
        <w:tab w:val="left" w:pos="1140"/>
      </w:tabs>
      <w:jc w:val="center"/>
    </w:pPr>
    <w:rPr>
      <w:rFonts w:eastAsia="SimSun"/>
      <w:b/>
      <w:bCs/>
      <w:sz w:val="24"/>
      <w:szCs w:val="24"/>
      <w:lang w:val="en-US" w:eastAsia="zh-CN"/>
    </w:rPr>
  </w:style>
  <w:style w:type="character" w:styleId="FootnoteReference">
    <w:name w:val="footnote reference"/>
    <w:basedOn w:val="DefaultParagraphFont"/>
    <w:semiHidden/>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basedOn w:val="Normal"/>
    <w:semiHidden/>
    <w:rsid w:val="00FC3538"/>
    <w:pPr>
      <w:jc w:val="left"/>
    </w:pPr>
    <w:rPr>
      <w:sz w:val="20"/>
    </w:rPr>
  </w:style>
  <w:style w:type="character" w:styleId="CommentReference">
    <w:name w:val="annotation reference"/>
    <w:basedOn w:val="DefaultParagraphFont"/>
    <w:semiHidden/>
    <w:rsid w:val="00DD35CC"/>
    <w:rPr>
      <w:sz w:val="16"/>
      <w:szCs w:val="16"/>
    </w:rPr>
  </w:style>
  <w:style w:type="paragraph" w:styleId="CommentText">
    <w:name w:val="annotation text"/>
    <w:basedOn w:val="Normal"/>
    <w:semiHidden/>
    <w:rsid w:val="00DD35CC"/>
    <w:rPr>
      <w:sz w:val="20"/>
    </w:rPr>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pPr>
      <w:ind w:left="0" w:firstLine="0"/>
      <w:jc w:val="center"/>
    </w:pPr>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C13EEC"/>
    <w:rPr>
      <w:rFonts w:ascii="Arial" w:eastAsia="Arial" w:hAnsi="Arial" w:cs="Arial"/>
      <w:b/>
      <w:bCs/>
      <w:caps/>
      <w:kern w:val="32"/>
      <w:sz w:val="28"/>
      <w:szCs w:val="32"/>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uiPriority w:val="99"/>
    <w:rsid w:val="00C13EEC"/>
    <w:rPr>
      <w:rFonts w:ascii="Arial" w:eastAsia="Arial" w:hAnsi="Arial" w:cs="Arial"/>
      <w:sz w:val="22"/>
      <w:szCs w:val="22"/>
      <w:lang w:val="en-GB"/>
    </w:rPr>
  </w:style>
  <w:style w:type="table" w:styleId="TableGrid">
    <w:name w:val="Table Grid"/>
    <w:basedOn w:val="TableNormal"/>
    <w:rsid w:val="00E47C1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321B7B"/>
    <w:rPr>
      <w:rFonts w:ascii="Arial" w:eastAsia="Arial" w:hAnsi="Arial" w:cs="Arial"/>
      <w:b/>
      <w:i/>
      <w:sz w:val="22"/>
      <w:lang w:val="en-GB"/>
    </w:rPr>
  </w:style>
  <w:style w:type="paragraph" w:customStyle="1" w:styleId="WMOList3">
    <w:name w:val="WMO_List3"/>
    <w:basedOn w:val="WMOList2"/>
    <w:rsid w:val="00C13EEC"/>
    <w:pPr>
      <w:tabs>
        <w:tab w:val="clear" w:pos="1134"/>
        <w:tab w:val="left" w:pos="2268"/>
        <w:tab w:val="left" w:pos="2310"/>
      </w:tabs>
      <w:ind w:left="2268"/>
    </w:pPr>
  </w:style>
  <w:style w:type="paragraph" w:customStyle="1" w:styleId="WMOResList1">
    <w:name w:val="WMO_ResList1"/>
    <w:basedOn w:val="WMOList1"/>
    <w:rsid w:val="00C13EEC"/>
    <w:pPr>
      <w:tabs>
        <w:tab w:val="clear" w:pos="1134"/>
        <w:tab w:val="left" w:pos="567"/>
      </w:tabs>
      <w:ind w:left="567" w:hanging="567"/>
    </w:pPr>
  </w:style>
  <w:style w:type="paragraph" w:customStyle="1" w:styleId="WMOResList2">
    <w:name w:val="WMO_ResList2"/>
    <w:basedOn w:val="WMOResList1"/>
    <w:rsid w:val="00C13EEC"/>
    <w:pPr>
      <w:tabs>
        <w:tab w:val="clear" w:pos="567"/>
        <w:tab w:val="left" w:pos="1134"/>
      </w:tabs>
      <w:ind w:left="1134"/>
    </w:pPr>
  </w:style>
  <w:style w:type="paragraph" w:customStyle="1" w:styleId="WMOResList3">
    <w:name w:val="WMO_ResList3"/>
    <w:basedOn w:val="WMOResList1"/>
    <w:rsid w:val="00C13EEC"/>
    <w:pPr>
      <w:tabs>
        <w:tab w:val="clear" w:pos="567"/>
        <w:tab w:val="left" w:pos="1701"/>
      </w:tabs>
      <w:ind w:left="1701"/>
    </w:pPr>
  </w:style>
  <w:style w:type="paragraph" w:customStyle="1" w:styleId="Heading2Centered">
    <w:name w:val="Heading 2 + Centered"/>
    <w:aliases w:val="Before:  0 cm,First line:  0 cm + Not All caps"/>
    <w:basedOn w:val="Heading2"/>
    <w:link w:val="Heading2CenteredChar"/>
    <w:rsid w:val="00C13EEC"/>
    <w:pPr>
      <w:ind w:left="0" w:firstLine="0"/>
      <w:jc w:val="center"/>
    </w:pPr>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sz w:val="22"/>
      <w:szCs w:val="22"/>
      <w:lang w:val="en-GB"/>
    </w:rPr>
  </w:style>
  <w:style w:type="paragraph" w:styleId="Date">
    <w:name w:val="Date"/>
    <w:basedOn w:val="Normal"/>
    <w:next w:val="Normal"/>
    <w:link w:val="DateChar"/>
    <w:rsid w:val="00B34626"/>
  </w:style>
  <w:style w:type="character" w:customStyle="1" w:styleId="DateChar">
    <w:name w:val="Date Char"/>
    <w:basedOn w:val="DefaultParagraphFont"/>
    <w:link w:val="Date"/>
    <w:rsid w:val="00B34626"/>
    <w:rPr>
      <w:rFonts w:ascii="Arial" w:eastAsia="Arial" w:hAnsi="Arial" w:cs="Arial"/>
      <w:sz w:val="22"/>
      <w:lang w:val="en-GB" w:eastAsia="en-US"/>
    </w:rPr>
  </w:style>
  <w:style w:type="paragraph" w:styleId="ListParagraph">
    <w:name w:val="List Paragraph"/>
    <w:basedOn w:val="Normal"/>
    <w:qFormat/>
    <w:rsid w:val="00A761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46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4C792-97B0-4E2A-AC62-2BD83C3A4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4292655.dotm</Template>
  <TotalTime>0</TotalTime>
  <Pages>5</Pages>
  <Words>1393</Words>
  <Characters>7943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WMO Document Template</vt:lpstr>
    </vt:vector>
  </TitlesOfParts>
  <Company>WMO</Company>
  <LinksUpToDate>false</LinksUpToDate>
  <CharactersWithSpaces>9318</CharactersWithSpaces>
  <SharedDoc>false</SharedDoc>
  <HLinks>
    <vt:vector size="18" baseType="variant">
      <vt:variant>
        <vt:i4>2228298</vt:i4>
      </vt:variant>
      <vt:variant>
        <vt:i4>152</vt:i4>
      </vt:variant>
      <vt:variant>
        <vt:i4>0</vt:i4>
      </vt:variant>
      <vt:variant>
        <vt:i4>5</vt:i4>
      </vt:variant>
      <vt:variant>
        <vt:lpwstr>ftp://ftp.wmo.int/Documents/PublicWeb/mainweb/meetings/cbodies/governance/congress_reports/english/pdf/1026_E.pdf</vt:lpwstr>
      </vt:variant>
      <vt:variant>
        <vt:lpwstr/>
      </vt:variant>
      <vt:variant>
        <vt:i4>4784202</vt:i4>
      </vt:variant>
      <vt:variant>
        <vt:i4>51</vt:i4>
      </vt:variant>
      <vt:variant>
        <vt:i4>0</vt:i4>
      </vt:variant>
      <vt:variant>
        <vt:i4>5</vt:i4>
      </vt:variant>
      <vt:variant>
        <vt:lpwstr/>
      </vt:variant>
      <vt:variant>
        <vt:lpwstr>_Draft_Recommendation_X.X/1</vt:lpwstr>
      </vt:variant>
      <vt:variant>
        <vt:i4>983122</vt:i4>
      </vt:variant>
      <vt:variant>
        <vt:i4>48</vt:i4>
      </vt:variant>
      <vt:variant>
        <vt:i4>0</vt:i4>
      </vt:variant>
      <vt:variant>
        <vt:i4>5</vt:i4>
      </vt:variant>
      <vt:variant>
        <vt:lpwstr/>
      </vt:variant>
      <vt:variant>
        <vt:lpwstr>_DRAFT_RESOLUTION_4.2/1_(EC-64)%20-%20PU</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WMO Document Template</dc:title>
  <dc:creator>Autologon</dc:creator>
  <cp:lastModifiedBy>Veronica</cp:lastModifiedBy>
  <cp:revision>2</cp:revision>
  <cp:lastPrinted>2014-11-12T18:45:00Z</cp:lastPrinted>
  <dcterms:created xsi:type="dcterms:W3CDTF">2015-03-12T09:21:00Z</dcterms:created>
  <dcterms:modified xsi:type="dcterms:W3CDTF">2015-03-12T09:21:00Z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ber">
    <vt:lpwstr>EC-65/Doc. X.X</vt:lpwstr>
  </property>
  <property fmtid="{D5CDD505-2E9C-101B-9397-08002B2CF9AE}" pid="3" name="DocDate">
    <vt:lpwstr>08/03/2013</vt:lpwstr>
  </property>
  <property fmtid="{D5CDD505-2E9C-101B-9397-08002B2CF9AE}" pid="4" name="DocStatus">
    <vt:lpwstr>DRAFT 1</vt:lpwstr>
  </property>
  <property fmtid="{D5CDD505-2E9C-101B-9397-08002B2CF9AE}" pid="5" name="SubmittedBy">
    <vt:lpwstr>Secretary-General</vt:lpwstr>
  </property>
  <property fmtid="{D5CDD505-2E9C-101B-9397-08002B2CF9AE}" pid="6" name="DocLang">
    <vt:lpwstr>English</vt:lpwstr>
  </property>
  <property fmtid="{D5CDD505-2E9C-101B-9397-08002B2CF9AE}" pid="7" name="AgendaItem">
    <vt:lpwstr>X</vt:lpwstr>
  </property>
  <property fmtid="{D5CDD505-2E9C-101B-9397-08002B2CF9AE}" pid="8" name="AgendaSubItem">
    <vt:lpwstr>X</vt:lpwstr>
  </property>
  <property fmtid="{D5CDD505-2E9C-101B-9397-08002B2CF9AE}" pid="9" name="DocType">
    <vt:lpwstr>Doc.</vt:lpwstr>
  </property>
  <property fmtid="{D5CDD505-2E9C-101B-9397-08002B2CF9AE}" pid="10" name="ExpResult">
    <vt:lpwstr>X</vt:lpwstr>
  </property>
  <property fmtid="{D5CDD505-2E9C-101B-9397-08002B2CF9AE}" pid="11" name="AgendaFullItem">
    <vt:lpwstr>X.X</vt:lpwstr>
  </property>
  <property fmtid="{D5CDD505-2E9C-101B-9397-08002B2CF9AE}" pid="12" name="DocNumberAdd">
    <vt:lpwstr/>
  </property>
  <property fmtid="{D5CDD505-2E9C-101B-9397-08002B2CF9AE}" pid="13" name="AgendaItemText">
    <vt:lpwstr>TITLE OF THE AGENDA ITEM</vt:lpwstr>
  </property>
  <property fmtid="{D5CDD505-2E9C-101B-9397-08002B2CF9AE}" pid="14" name="DocTitle">
    <vt:lpwstr>Document title</vt:lpwstr>
  </property>
  <property fmtid="{D5CDD505-2E9C-101B-9397-08002B2CF9AE}" pid="15" name="AgendaSubItemText">
    <vt:lpwstr>Title of the agenda item</vt:lpwstr>
  </property>
  <property fmtid="{D5CDD505-2E9C-101B-9397-08002B2CF9AE}" pid="16" name="DocAdd">
    <vt:lpwstr/>
  </property>
  <property fmtid="{D5CDD505-2E9C-101B-9397-08002B2CF9AE}" pid="17" name="DocCorr">
    <vt:lpwstr/>
  </property>
  <property fmtid="{D5CDD505-2E9C-101B-9397-08002B2CF9AE}" pid="18" name="DocRev">
    <vt:lpwstr/>
  </property>
  <property fmtid="{D5CDD505-2E9C-101B-9397-08002B2CF9AE}" pid="19" name="KeyWords">
    <vt:lpwstr>WORDS IN THE FILE NAME</vt:lpwstr>
  </property>
  <property fmtid="{D5CDD505-2E9C-101B-9397-08002B2CF9AE}" pid="20" name="AgendaItemText2">
    <vt:lpwstr/>
  </property>
  <property fmtid="{D5CDD505-2E9C-101B-9397-08002B2CF9AE}" pid="21" name="AgendaSubItemText2">
    <vt:lpwstr/>
  </property>
  <property fmtid="{D5CDD505-2E9C-101B-9397-08002B2CF9AE}" pid="22" name="DocDay">
    <vt:lpwstr>...</vt:lpwstr>
  </property>
  <property fmtid="{D5CDD505-2E9C-101B-9397-08002B2CF9AE}" pid="23" name="DocMonth">
    <vt:lpwstr>XI</vt:lpwstr>
  </property>
  <property fmtid="{D5CDD505-2E9C-101B-9397-08002B2CF9AE}" pid="24" name="DocStatusFull">
    <vt:lpwstr>DRAFT 1</vt:lpwstr>
  </property>
  <property fmtid="{D5CDD505-2E9C-101B-9397-08002B2CF9AE}" pid="25" name="DocNonContentious">
    <vt:lpwstr/>
  </property>
  <property fmtid="{D5CDD505-2E9C-101B-9397-08002B2CF9AE}" pid="26" name="AgendaSubSubItem">
    <vt:lpwstr>X</vt:lpwstr>
  </property>
  <property fmtid="{D5CDD505-2E9C-101B-9397-08002B2CF9AE}" pid="27" name="AgendaFullItem2">
    <vt:lpwstr>X.X</vt:lpwstr>
  </property>
  <property fmtid="{D5CDD505-2E9C-101B-9397-08002B2CF9AE}" pid="28" name="SesBody">
    <vt:lpwstr>EC</vt:lpwstr>
  </property>
  <property fmtid="{D5CDD505-2E9C-101B-9397-08002B2CF9AE}" pid="29" name="SesBodyFull">
    <vt:lpwstr>EXECUTIVE COUNCIL</vt:lpwstr>
  </property>
  <property fmtid="{D5CDD505-2E9C-101B-9397-08002B2CF9AE}" pid="30" name="SesNumbFull">
    <vt:lpwstr>SIXTY-FIFTH</vt:lpwstr>
  </property>
  <property fmtid="{D5CDD505-2E9C-101B-9397-08002B2CF9AE}" pid="31" name="SesNumb">
    <vt:lpwstr>65</vt:lpwstr>
  </property>
  <property fmtid="{D5CDD505-2E9C-101B-9397-08002B2CF9AE}" pid="32" name="SesDates">
    <vt:lpwstr>15 to 23 May 2013</vt:lpwstr>
  </property>
  <property fmtid="{D5CDD505-2E9C-101B-9397-08002B2CF9AE}" pid="33" name="SesPlace">
    <vt:lpwstr>Geneva</vt:lpwstr>
  </property>
  <property fmtid="{D5CDD505-2E9C-101B-9397-08002B2CF9AE}" pid="34" name="SesDateStart">
    <vt:filetime>2013-05-14T22:00:00Z</vt:filetime>
  </property>
  <property fmtid="{D5CDD505-2E9C-101B-9397-08002B2CF9AE}" pid="35" name="SesDateEnd">
    <vt:filetime>2013-05-22T22:00:00Z</vt:filetime>
  </property>
  <property fmtid="{D5CDD505-2E9C-101B-9397-08002B2CF9AE}" pid="36" name="SesBodyShort">
    <vt:lpwstr>THE EXECUTIVE COUNCIL</vt:lpwstr>
  </property>
</Properties>
</file>